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4D482C">
      <w:pPr>
        <w:pStyle w:val="Titul1"/>
        <w:jc w:val="both"/>
      </w:pPr>
      <w:r>
        <w:t xml:space="preserve">SMLOUVA O DÍLO </w:t>
      </w:r>
    </w:p>
    <w:p w14:paraId="1F56212A" w14:textId="21BA26F0" w:rsidR="00F422D3" w:rsidRDefault="00F422D3" w:rsidP="004D482C">
      <w:pPr>
        <w:pStyle w:val="Titul2"/>
      </w:pPr>
      <w:r>
        <w:t>Název zakázky:</w:t>
      </w:r>
      <w:r w:rsidR="003F0E62">
        <w:t xml:space="preserve"> </w:t>
      </w:r>
      <w:r w:rsidR="0053281D" w:rsidRPr="0053281D">
        <w:t>Vypracování projektové dokumentace "Oprava rozvodů elektrické energie v úseku Přelouč - Prachovice"</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53281D">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02F95079" w:rsidR="001C2A3F" w:rsidRPr="0053281D"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53281D">
        <w:rPr>
          <w:rFonts w:eastAsia="Times New Roman" w:cs="Arial"/>
          <w:snapToGrid w:val="0"/>
          <w:lang w:eastAsia="cs-CZ"/>
        </w:rPr>
        <w:t>ve věcech technických:</w:t>
      </w:r>
      <w:r w:rsidR="00566EF0" w:rsidRPr="0053281D">
        <w:rPr>
          <w:rFonts w:eastAsia="Times New Roman" w:cs="Arial"/>
          <w:snapToGrid w:val="0"/>
          <w:lang w:eastAsia="cs-CZ"/>
        </w:rPr>
        <w:tab/>
      </w:r>
      <w:r w:rsidR="0053281D" w:rsidRPr="0053281D">
        <w:rPr>
          <w:rFonts w:eastAsia="Times New Roman" w:cs="Arial"/>
          <w:snapToGrid w:val="0"/>
          <w:lang w:eastAsia="cs-CZ"/>
        </w:rPr>
        <w:t xml:space="preserve">Ing. Vít </w:t>
      </w:r>
      <w:proofErr w:type="spellStart"/>
      <w:r w:rsidR="0053281D" w:rsidRPr="0053281D">
        <w:rPr>
          <w:rFonts w:eastAsia="Times New Roman" w:cs="Arial"/>
          <w:snapToGrid w:val="0"/>
          <w:lang w:eastAsia="cs-CZ"/>
        </w:rPr>
        <w:t>Moštěk</w:t>
      </w:r>
      <w:proofErr w:type="spellEnd"/>
      <w:r w:rsidR="00566EF0" w:rsidRPr="0053281D">
        <w:rPr>
          <w:rFonts w:eastAsia="Times New Roman" w:cs="Arial"/>
          <w:snapToGrid w:val="0"/>
          <w:lang w:eastAsia="cs-CZ"/>
        </w:rPr>
        <w:t xml:space="preserve">, tel.: </w:t>
      </w:r>
      <w:r w:rsidR="0053281D" w:rsidRPr="0053281D">
        <w:rPr>
          <w:rFonts w:eastAsia="Times New Roman" w:cs="Arial"/>
          <w:snapToGrid w:val="0"/>
          <w:lang w:eastAsia="cs-CZ"/>
        </w:rPr>
        <w:t>972 325 514</w:t>
      </w:r>
      <w:r w:rsidR="00566EF0" w:rsidRPr="0053281D">
        <w:rPr>
          <w:rFonts w:eastAsia="Times New Roman" w:cs="Arial"/>
          <w:snapToGrid w:val="0"/>
          <w:lang w:eastAsia="cs-CZ"/>
        </w:rPr>
        <w:t xml:space="preserve">, </w:t>
      </w:r>
      <w:r w:rsidR="0053281D" w:rsidRPr="0053281D">
        <w:rPr>
          <w:rFonts w:eastAsia="Times New Roman" w:cs="Arial"/>
          <w:snapToGrid w:val="0"/>
          <w:lang w:eastAsia="cs-CZ"/>
        </w:rPr>
        <w:t>Mostek</w:t>
      </w:r>
      <w:r w:rsidR="00566EF0" w:rsidRPr="0053281D">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264E36D8" w:rsidR="00C63E53" w:rsidRDefault="00C63E53" w:rsidP="004D482C">
      <w:pPr>
        <w:pStyle w:val="Textbezodsazen"/>
        <w:ind w:left="567"/>
        <w:rPr>
          <w:b/>
        </w:rPr>
      </w:pPr>
      <w:r>
        <w:t>ev. č. registru VZ</w:t>
      </w:r>
      <w:r w:rsidRPr="00B42F40">
        <w:t xml:space="preserve">: </w:t>
      </w:r>
      <w:del w:id="1" w:author="Suchá Markéta" w:date="2022-10-26T13:00:00Z">
        <w:r w:rsidR="00566EF0" w:rsidRPr="00566EF0" w:rsidDel="00C77815">
          <w:rPr>
            <w:highlight w:val="cyan"/>
          </w:rPr>
          <w:fldChar w:fldCharType="begin">
            <w:ffData>
              <w:name w:val="Text26"/>
              <w:enabled/>
              <w:calcOnExit w:val="0"/>
              <w:textInput/>
            </w:ffData>
          </w:fldChar>
        </w:r>
        <w:r w:rsidR="00566EF0" w:rsidRPr="00566EF0" w:rsidDel="00C77815">
          <w:rPr>
            <w:highlight w:val="cyan"/>
          </w:rPr>
          <w:delInstrText xml:space="preserve"> FORMTEXT </w:delInstrText>
        </w:r>
        <w:r w:rsidR="00566EF0" w:rsidRPr="00566EF0" w:rsidDel="00C77815">
          <w:rPr>
            <w:highlight w:val="cyan"/>
          </w:rPr>
        </w:r>
        <w:r w:rsidR="00566EF0" w:rsidRPr="00566EF0" w:rsidDel="00C77815">
          <w:rPr>
            <w:highlight w:val="cyan"/>
          </w:rPr>
          <w:fldChar w:fldCharType="separate"/>
        </w:r>
        <w:r w:rsidR="00566EF0" w:rsidRPr="00566EF0" w:rsidDel="00C77815">
          <w:rPr>
            <w:noProof/>
            <w:highlight w:val="cyan"/>
          </w:rPr>
          <w:delText> </w:delText>
        </w:r>
        <w:r w:rsidR="00566EF0" w:rsidRPr="00566EF0" w:rsidDel="00C77815">
          <w:rPr>
            <w:noProof/>
            <w:highlight w:val="cyan"/>
          </w:rPr>
          <w:delText> </w:delText>
        </w:r>
        <w:r w:rsidR="00566EF0" w:rsidRPr="00566EF0" w:rsidDel="00C77815">
          <w:rPr>
            <w:noProof/>
            <w:highlight w:val="cyan"/>
          </w:rPr>
          <w:delText> </w:delText>
        </w:r>
        <w:r w:rsidR="00566EF0" w:rsidRPr="00566EF0" w:rsidDel="00C77815">
          <w:rPr>
            <w:noProof/>
            <w:highlight w:val="cyan"/>
          </w:rPr>
          <w:delText> </w:delText>
        </w:r>
        <w:r w:rsidR="00566EF0" w:rsidRPr="00566EF0" w:rsidDel="00C77815">
          <w:rPr>
            <w:noProof/>
            <w:highlight w:val="cyan"/>
          </w:rPr>
          <w:delText> </w:delText>
        </w:r>
        <w:r w:rsidR="00566EF0" w:rsidRPr="00566EF0" w:rsidDel="00C77815">
          <w:rPr>
            <w:highlight w:val="cyan"/>
          </w:rPr>
          <w:fldChar w:fldCharType="end"/>
        </w:r>
      </w:del>
      <w:ins w:id="2" w:author="Suchá Markéta" w:date="2022-10-26T13:00:00Z">
        <w:r w:rsidR="00C77815">
          <w:t>64022061</w:t>
        </w:r>
      </w:ins>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3"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3"/>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4"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4"/>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5"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5"/>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88D86DA" w14:textId="7CA6ACC1" w:rsidR="0020183E" w:rsidRPr="0053281D"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53281D">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4D482C">
      <w:pPr>
        <w:pStyle w:val="Textbezodsazen"/>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0890E779" w:rsidR="00EF05B5" w:rsidRPr="00657A25" w:rsidRDefault="00EF05B5" w:rsidP="0053281D">
      <w:pPr>
        <w:pStyle w:val="Text1-1"/>
      </w:pPr>
      <w:r w:rsidRPr="00657A25">
        <w:t>Výzva k podání nabídky na realizaci veřejné zakázky</w:t>
      </w:r>
      <w:r w:rsidR="003F0E62">
        <w:t xml:space="preserve"> Vypracování projektové dokumentace</w:t>
      </w:r>
      <w:r w:rsidRPr="00657A25">
        <w:t xml:space="preserve"> „</w:t>
      </w:r>
      <w:r w:rsidR="0053281D" w:rsidRPr="0053281D">
        <w:t>Oprava rozvodů elektrické energie v úseku Přelouč - Prachovice</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483C86DC"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w:t>
      </w:r>
      <w:r w:rsidR="00E41463">
        <w:rPr>
          <w:rFonts w:eastAsia="Times New Roman" w:cs="Arial"/>
          <w:snapToGrid w:val="0"/>
          <w:lang w:eastAsia="cs-CZ"/>
        </w:rPr>
        <w:t>15</w:t>
      </w:r>
      <w:r w:rsidR="00EC53D5" w:rsidRPr="00EC53D5">
        <w:rPr>
          <w:rFonts w:eastAsia="Times New Roman" w:cs="Arial"/>
          <w:snapToGrid w:val="0"/>
          <w:lang w:eastAsia="cs-CZ"/>
        </w:rPr>
        <w:t>/</w:t>
      </w:r>
      <w:r w:rsidR="00E41463">
        <w:rPr>
          <w:rFonts w:eastAsia="Times New Roman" w:cs="Arial"/>
          <w:snapToGrid w:val="0"/>
          <w:lang w:eastAsia="cs-CZ"/>
        </w:rPr>
        <w:t>21</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4C910FCA" w:rsidR="007D0186" w:rsidRPr="00324258" w:rsidRDefault="007D0186" w:rsidP="0053281D">
      <w:pPr>
        <w:pStyle w:val="Text1-1"/>
      </w:pPr>
      <w:r w:rsidRPr="00324258">
        <w:t xml:space="preserve">Název díla: </w:t>
      </w:r>
      <w:r w:rsidR="0053281D" w:rsidRPr="0053281D">
        <w:t>Vypracování projektové dokumentace "Oprava rozvo</w:t>
      </w:r>
      <w:r w:rsidR="005E0835">
        <w:t>dů elektrické energie v </w:t>
      </w:r>
      <w:r w:rsidR="0053281D" w:rsidRPr="0053281D">
        <w:t>úseku Přelouč - Prachovice"</w:t>
      </w:r>
    </w:p>
    <w:p w14:paraId="35F362D5" w14:textId="7DA0124C" w:rsidR="00D06BD0" w:rsidRDefault="00D06BD0" w:rsidP="002014BB">
      <w:pPr>
        <w:pStyle w:val="Text1-1"/>
        <w:rPr>
          <w:szCs w:val="22"/>
        </w:rPr>
      </w:pPr>
      <w:r w:rsidRPr="00324258">
        <w:rPr>
          <w:szCs w:val="22"/>
        </w:rPr>
        <w:t xml:space="preserve">Předmětem díla je </w:t>
      </w:r>
      <w:r w:rsidRPr="006D7050">
        <w:t xml:space="preserve">vyhotovení projektové dokumentace </w:t>
      </w:r>
      <w:r w:rsidRPr="00434F96">
        <w:t xml:space="preserve">pro </w:t>
      </w:r>
      <w:r w:rsidR="00AF60FD">
        <w:t xml:space="preserve">sloučené územní a stavební řízení a pro </w:t>
      </w:r>
      <w:r w:rsidRPr="00434F96">
        <w:t>následné zadání veřejné zakázky, která bude splňovat podmínku řádného a jednoznačného zadání pro</w:t>
      </w:r>
      <w:r w:rsidRPr="00434F96" w:rsidDel="00434F96">
        <w:t xml:space="preserve"> </w:t>
      </w:r>
      <w:r w:rsidR="002014BB" w:rsidRPr="002014BB">
        <w:t>kompletní opravu trafostanice v Kostelci u Heřmanova Městce, řešení ovládání systémy DŘT a DDTS a nutné úpravy EOV a osvětlen</w:t>
      </w:r>
      <w:r w:rsidR="002014BB">
        <w:t>í</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53281D" w:rsidRDefault="00557DDF" w:rsidP="004D482C">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Technická dokumentace</w:t>
      </w:r>
    </w:p>
    <w:p w14:paraId="3C54A08B" w14:textId="77777777" w:rsidR="00557DDF" w:rsidRPr="0053281D" w:rsidRDefault="00557DDF" w:rsidP="004D482C">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Situace</w:t>
      </w:r>
    </w:p>
    <w:p w14:paraId="0BB0AAB5" w14:textId="77777777" w:rsidR="00557DDF" w:rsidRPr="0053281D" w:rsidRDefault="00557DDF" w:rsidP="004D482C">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Vytyčovací výkres</w:t>
      </w:r>
    </w:p>
    <w:p w14:paraId="139189EB" w14:textId="77777777" w:rsidR="00557DDF" w:rsidRPr="0053281D" w:rsidRDefault="00557DDF" w:rsidP="004D482C">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Technologický postup výlukových prací</w:t>
      </w:r>
    </w:p>
    <w:p w14:paraId="5164BDA2" w14:textId="77777777" w:rsidR="00557DDF" w:rsidRPr="0053281D" w:rsidRDefault="00557DDF" w:rsidP="004D482C">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Položkový soupis prací s výkazem výměr (oceněný + neoceněný)</w:t>
      </w:r>
    </w:p>
    <w:p w14:paraId="20CBD1B6" w14:textId="77673184" w:rsidR="00557DDF" w:rsidRPr="0053281D" w:rsidRDefault="00557DDF" w:rsidP="005E0835">
      <w:pPr>
        <w:pStyle w:val="Nadpis1-1"/>
        <w:numPr>
          <w:ilvl w:val="0"/>
          <w:numId w:val="15"/>
        </w:numPr>
        <w:jc w:val="both"/>
        <w:rPr>
          <w:rFonts w:asciiTheme="minorHAnsi" w:hAnsiTheme="minorHAnsi"/>
          <w:b w:val="0"/>
          <w:caps w:val="0"/>
          <w:sz w:val="18"/>
        </w:rPr>
      </w:pPr>
      <w:r w:rsidRPr="0053281D">
        <w:rPr>
          <w:rFonts w:asciiTheme="minorHAnsi" w:hAnsiTheme="minorHAnsi"/>
          <w:b w:val="0"/>
          <w:caps w:val="0"/>
          <w:sz w:val="18"/>
        </w:rPr>
        <w:t>Dokladová část</w:t>
      </w:r>
      <w:r w:rsidR="0053281D" w:rsidRPr="0053281D">
        <w:rPr>
          <w:rFonts w:asciiTheme="minorHAnsi" w:hAnsiTheme="minorHAnsi"/>
          <w:b w:val="0"/>
          <w:caps w:val="0"/>
          <w:sz w:val="18"/>
        </w:rPr>
        <w:t>,</w:t>
      </w:r>
      <w:r w:rsidRPr="0053281D">
        <w:rPr>
          <w:rFonts w:asciiTheme="minorHAnsi" w:hAnsiTheme="minorHAnsi"/>
          <w:b w:val="0"/>
          <w:caps w:val="0"/>
          <w:sz w:val="18"/>
        </w:rPr>
        <w:t xml:space="preserve"> </w:t>
      </w:r>
      <w:r w:rsidR="0053281D" w:rsidRPr="0053281D">
        <w:rPr>
          <w:rFonts w:asciiTheme="minorHAnsi" w:hAnsiTheme="minorHAnsi"/>
          <w:b w:val="0"/>
          <w:caps w:val="0"/>
          <w:sz w:val="18"/>
        </w:rPr>
        <w:t>jejíž obsah dodají pracovníci Správy železnic</w:t>
      </w:r>
      <w:r w:rsidR="0053281D">
        <w:rPr>
          <w:rFonts w:asciiTheme="minorHAnsi" w:hAnsiTheme="minorHAnsi"/>
          <w:b w:val="0"/>
          <w:caps w:val="0"/>
          <w:sz w:val="18"/>
        </w:rPr>
        <w:t>, státní organizace</w:t>
      </w:r>
      <w:r w:rsidR="00194A1F">
        <w:rPr>
          <w:rFonts w:asciiTheme="minorHAnsi" w:hAnsiTheme="minorHAnsi"/>
          <w:b w:val="0"/>
          <w:caps w:val="0"/>
          <w:sz w:val="18"/>
        </w:rPr>
        <w:t>,</w:t>
      </w:r>
      <w:r w:rsidR="005E0835">
        <w:rPr>
          <w:rFonts w:asciiTheme="minorHAnsi" w:hAnsiTheme="minorHAnsi"/>
          <w:b w:val="0"/>
          <w:caps w:val="0"/>
          <w:sz w:val="18"/>
        </w:rPr>
        <w:t xml:space="preserve"> a </w:t>
      </w:r>
      <w:bookmarkStart w:id="6" w:name="_GoBack"/>
      <w:bookmarkEnd w:id="6"/>
      <w:r w:rsidR="0053281D">
        <w:rPr>
          <w:rFonts w:asciiTheme="minorHAnsi" w:hAnsiTheme="minorHAnsi"/>
          <w:b w:val="0"/>
          <w:caps w:val="0"/>
          <w:sz w:val="18"/>
        </w:rPr>
        <w:t>Z</w:t>
      </w:r>
      <w:r w:rsidR="0053281D" w:rsidRPr="0053281D">
        <w:rPr>
          <w:rFonts w:asciiTheme="minorHAnsi" w:hAnsiTheme="minorHAnsi"/>
          <w:b w:val="0"/>
          <w:caps w:val="0"/>
          <w:sz w:val="18"/>
        </w:rPr>
        <w:t>hotovitel zajistí její zařazení do dokumentace</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2DFBF1DE"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57AACD6" w14:textId="52A986E0" w:rsidR="00667004" w:rsidRDefault="00667004" w:rsidP="004D482C">
      <w:pPr>
        <w:pStyle w:val="Text1-1"/>
      </w:pPr>
      <w:r w:rsidRPr="00667004">
        <w:t xml:space="preserve">Po ukončení 1. Dílčí etapy proběhne připomínkování návrhu technického řešení Objednatelem a následné zapracování připomínek Zhotovitelem, přičemž jsou pro smluvní strany závazné následující lhůty. Objednatel zašle Zhotoviteli připomínky k návrhu technického řešení do 17 pracovních dnů od jeho doručení. Zhotovitel má následně povinnost zapracovat připomínky či zaslat důvod jejich nepřijetí Objednateli do 15 pracovních dnů. Objednatel pak zašle k zapracovaným připomínkám či důvodům </w:t>
      </w:r>
      <w:r w:rsidRPr="00667004">
        <w:lastRenderedPageBreak/>
        <w:t>jejich nepřijetí vyjádření do 17 pracovních dnů. Následně má pak Zhotovitel povinnost definitivně odstranit do 15 pracovních dnů a zaslat Objednateli finální verzi technického řešení. Toto připomínkové řízení bylo zohledněno při stanovení Harmonogramu plnění a 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31D2DE9F"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005E0835">
        <w:rPr>
          <w:rFonts w:eastAsia="Times New Roman" w:cs="Arial"/>
          <w:snapToGrid w:val="0"/>
          <w:lang w:eastAsia="cs-CZ"/>
        </w:rPr>
        <w:t>. V případě, že </w:t>
      </w:r>
      <w:r w:rsidRPr="00F01DE8">
        <w:rPr>
          <w:rFonts w:eastAsia="Times New Roman" w:cs="Arial"/>
          <w:snapToGrid w:val="0"/>
          <w:lang w:eastAsia="cs-CZ"/>
        </w:rPr>
        <w:t xml:space="preserve">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0349EFC1" w:rsidR="00C63B8E" w:rsidRPr="00F01DE8" w:rsidRDefault="00BF0A90" w:rsidP="004D482C">
      <w:pPr>
        <w:pStyle w:val="Text1-1"/>
      </w:pPr>
      <w:r>
        <w:t>Faktura (daňový doklad) bude vystavena v elektronické podobě a zaslána na</w:t>
      </w:r>
      <w:r w:rsidR="008E4B0B">
        <w:t xml:space="preserve"> </w:t>
      </w:r>
      <w:r>
        <w:t>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139738F0" w:rsidR="002A43A4" w:rsidRDefault="002A43A4" w:rsidP="002A43A4">
      <w:pPr>
        <w:pStyle w:val="Nadpis1-1"/>
        <w:rPr>
          <w:lang w:eastAsia="cs-CZ"/>
        </w:rPr>
      </w:pPr>
      <w:r>
        <w:rPr>
          <w:lang w:eastAsia="cs-CZ"/>
        </w:rPr>
        <w:t>Střet zájmů, povinnosti Zhotovitele v souvislosti s konfliktem na Ukrajině</w:t>
      </w:r>
    </w:p>
    <w:p w14:paraId="3B7AE000" w14:textId="77777777" w:rsidR="002A43A4" w:rsidRPr="0029677D" w:rsidRDefault="002A43A4" w:rsidP="002A43A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7777777" w:rsidR="002A43A4" w:rsidRPr="0029677D" w:rsidRDefault="002A43A4" w:rsidP="002A43A4">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proofErr w:type="gramStart"/>
      <w:r>
        <w:t>11</w:t>
      </w:r>
      <w:r w:rsidRPr="0029677D">
        <w:t>.4. nebo</w:t>
      </w:r>
      <w:proofErr w:type="gramEnd"/>
      <w:r w:rsidRPr="0029677D">
        <w:t xml:space="preserve">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2284258C" w:rsidR="008500BE" w:rsidRDefault="005E30BE" w:rsidP="004D482C">
      <w:pPr>
        <w:pStyle w:val="Text1-1"/>
      </w:pPr>
      <w:r w:rsidRPr="005E30BE">
        <w:rPr>
          <w:highlight w:val="yellow"/>
        </w:rPr>
        <w:t>Tato Smlouva je vyhotovena elektronicky a podepsána zaručeným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2014BB">
        <w:t xml:space="preserve">díla </w:t>
      </w:r>
      <w:r w:rsidR="009477C4" w:rsidRPr="002014BB">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t>Příloha č. 2</w:t>
      </w:r>
    </w:p>
    <w:p w14:paraId="2CD5AD67" w14:textId="55458EED" w:rsidR="00B61444" w:rsidRDefault="0032463E" w:rsidP="004D482C">
      <w:pPr>
        <w:pStyle w:val="Textbezodsazen"/>
        <w:rPr>
          <w:b/>
          <w:bCs/>
        </w:rPr>
      </w:pPr>
      <w:r>
        <w:rPr>
          <w:b/>
          <w:bCs/>
        </w:rPr>
        <w:t xml:space="preserve">Rozpis Ceny díla </w:t>
      </w:r>
      <w:r w:rsidRPr="002014BB">
        <w:rPr>
          <w:b/>
          <w:bCs/>
        </w:rPr>
        <w:t>dle</w:t>
      </w:r>
      <w:r w:rsidR="002014BB" w:rsidRPr="002014BB">
        <w:rPr>
          <w:b/>
          <w:bCs/>
        </w:rPr>
        <w:t xml:space="preserve"> provozních souborů a</w:t>
      </w:r>
      <w:r w:rsidRPr="002014BB">
        <w:rPr>
          <w:b/>
          <w:bCs/>
        </w:rPr>
        <w:t xml:space="preserve"> stavebních objektů</w:t>
      </w:r>
    </w:p>
    <w:p w14:paraId="152D266C" w14:textId="77777777" w:rsidR="002014BB" w:rsidRDefault="002014BB" w:rsidP="004D482C">
      <w:pPr>
        <w:pStyle w:val="Textbezodsazen"/>
        <w:rPr>
          <w:b/>
          <w:bCs/>
        </w:rPr>
      </w:pPr>
    </w:p>
    <w:p w14:paraId="35CE52D8" w14:textId="23267397" w:rsidR="002F32A9" w:rsidRDefault="002014BB" w:rsidP="004D482C">
      <w:pPr>
        <w:pStyle w:val="Textbezodsazen"/>
        <w:rPr>
          <w:b/>
          <w:bCs/>
        </w:rPr>
      </w:pPr>
      <w:r w:rsidRPr="002014BB">
        <w:rPr>
          <w:b/>
          <w:bCs/>
        </w:rPr>
        <w:t>PS 210 18 Kostelec u Heřmanova Městce, TS CR_0923</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2014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984906" w14:paraId="1BFB4734" w14:textId="77777777" w:rsidTr="002014B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2014BB" w:rsidRDefault="00984906" w:rsidP="004D482C">
            <w:pPr>
              <w:pStyle w:val="Tabulka"/>
            </w:pPr>
            <w:r w:rsidRPr="002014BB">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hod</w:t>
            </w:r>
          </w:p>
        </w:tc>
        <w:tc>
          <w:tcPr>
            <w:tcW w:w="1005" w:type="dxa"/>
            <w:tcBorders>
              <w:top w:val="single" w:sz="2" w:space="0" w:color="auto"/>
              <w:left w:val="single" w:sz="2" w:space="0" w:color="auto"/>
              <w:bottom w:val="single" w:sz="2" w:space="0" w:color="auto"/>
              <w:right w:val="single" w:sz="2" w:space="0" w:color="auto"/>
            </w:tcBorders>
          </w:tcPr>
          <w:p w14:paraId="5CF08D80"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7146D0"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B64ED5"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12CDE7B9" w14:textId="77777777" w:rsidTr="002014B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65B14820" w:rsidR="00984906" w:rsidRPr="002014BB" w:rsidRDefault="00E00D5E" w:rsidP="004D482C">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3C8E70BF" w14:textId="77777777" w:rsidTr="002014B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44242700" w:rsidR="00984906" w:rsidRPr="002014BB" w:rsidRDefault="00E00D5E" w:rsidP="004D482C">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75DA2E37" w14:textId="77777777" w:rsidTr="002014B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61501E50" w:rsidR="00984906" w:rsidRPr="002014BB" w:rsidRDefault="00E00D5E" w:rsidP="004D482C">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3471F9E6" w14:textId="77777777"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hod</w:t>
            </w:r>
          </w:p>
        </w:tc>
        <w:tc>
          <w:tcPr>
            <w:tcW w:w="1005" w:type="dxa"/>
            <w:tcBorders>
              <w:top w:val="single" w:sz="2" w:space="0" w:color="auto"/>
              <w:left w:val="single" w:sz="2" w:space="0" w:color="auto"/>
              <w:bottom w:val="single" w:sz="2" w:space="0" w:color="auto"/>
              <w:right w:val="single" w:sz="2" w:space="0" w:color="auto"/>
            </w:tcBorders>
          </w:tcPr>
          <w:p w14:paraId="17B883FE"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CAC579B"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A98EDB"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19CCB985" w14:textId="77777777" w:rsidTr="002014B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1476AB0A" w:rsidR="00984906" w:rsidRPr="002014BB" w:rsidRDefault="00E00D5E" w:rsidP="004D482C">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2A501B" w14:textId="77777777"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984906" w:rsidRPr="002014BB"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2014BB">
              <w:t>hod</w:t>
            </w:r>
          </w:p>
        </w:tc>
        <w:tc>
          <w:tcPr>
            <w:tcW w:w="1005" w:type="dxa"/>
            <w:tcBorders>
              <w:top w:val="single" w:sz="2" w:space="0" w:color="auto"/>
              <w:left w:val="single" w:sz="2" w:space="0" w:color="auto"/>
              <w:bottom w:val="single" w:sz="2" w:space="0" w:color="auto"/>
              <w:right w:val="single" w:sz="2" w:space="0" w:color="auto"/>
            </w:tcBorders>
          </w:tcPr>
          <w:p w14:paraId="5349324B"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1B37C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7EEB0"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2014B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4D482C">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16F4BF52" w14:textId="65B36FA3" w:rsidR="0032463E" w:rsidRDefault="0032463E" w:rsidP="004D482C">
      <w:pPr>
        <w:pStyle w:val="Textbezslovn"/>
        <w:ind w:left="142"/>
      </w:pPr>
    </w:p>
    <w:p w14:paraId="1D3EB2DC" w14:textId="77777777" w:rsidR="00E00D5E" w:rsidRPr="00E00D5E" w:rsidRDefault="00E00D5E" w:rsidP="00E00D5E">
      <w:pPr>
        <w:pStyle w:val="Nadpisbezsl1-2"/>
      </w:pPr>
      <w:r w:rsidRPr="00E00D5E">
        <w:rPr>
          <w:sz w:val="18"/>
          <w:szCs w:val="16"/>
        </w:rPr>
        <w:t xml:space="preserve">PS 210 19 Kostelec u Heřmanova Městce, NTS 6800, rozvodna 6 </w:t>
      </w:r>
      <w:proofErr w:type="spellStart"/>
      <w:r w:rsidRPr="00E00D5E">
        <w:rPr>
          <w:sz w:val="18"/>
          <w:szCs w:val="16"/>
        </w:rPr>
        <w:t>kV</w:t>
      </w:r>
      <w:proofErr w:type="spellEnd"/>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0D5E" w14:paraId="0180BB32"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9605374" w14:textId="77777777" w:rsidR="00E00D5E" w:rsidRPr="00920BF3" w:rsidRDefault="00E00D5E" w:rsidP="00F645D1">
            <w:pPr>
              <w:pStyle w:val="Tabulka"/>
              <w:rPr>
                <w:rStyle w:val="Tun"/>
                <w:sz w:val="16"/>
                <w:szCs w:val="16"/>
              </w:rPr>
            </w:pPr>
            <w:r w:rsidRPr="00920BF3">
              <w:rPr>
                <w:rStyle w:val="Tun"/>
                <w:sz w:val="16"/>
                <w:szCs w:val="16"/>
              </w:rPr>
              <w:t>Položka</w:t>
            </w:r>
          </w:p>
        </w:tc>
        <w:tc>
          <w:tcPr>
            <w:tcW w:w="3216" w:type="dxa"/>
            <w:hideMark/>
          </w:tcPr>
          <w:p w14:paraId="4F6E3F17" w14:textId="77777777" w:rsidR="00E00D5E" w:rsidRPr="00920BF3"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920BF3">
              <w:rPr>
                <w:rStyle w:val="Tun"/>
                <w:sz w:val="16"/>
                <w:szCs w:val="16"/>
              </w:rPr>
              <w:t>Popis</w:t>
            </w:r>
          </w:p>
        </w:tc>
        <w:tc>
          <w:tcPr>
            <w:tcW w:w="977" w:type="dxa"/>
            <w:hideMark/>
          </w:tcPr>
          <w:p w14:paraId="537726CD" w14:textId="77777777" w:rsidR="00E00D5E" w:rsidRPr="00920BF3"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920BF3">
              <w:rPr>
                <w:rStyle w:val="Tun"/>
                <w:sz w:val="16"/>
                <w:szCs w:val="16"/>
              </w:rPr>
              <w:t>Měrná jednotka</w:t>
            </w:r>
          </w:p>
        </w:tc>
        <w:tc>
          <w:tcPr>
            <w:tcW w:w="1005" w:type="dxa"/>
            <w:hideMark/>
          </w:tcPr>
          <w:p w14:paraId="1D187153"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Množství *)</w:t>
            </w:r>
          </w:p>
        </w:tc>
        <w:tc>
          <w:tcPr>
            <w:tcW w:w="1293" w:type="dxa"/>
            <w:hideMark/>
          </w:tcPr>
          <w:p w14:paraId="4DC03160"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Jednotková cena *)</w:t>
            </w:r>
          </w:p>
        </w:tc>
        <w:tc>
          <w:tcPr>
            <w:tcW w:w="1321" w:type="dxa"/>
            <w:hideMark/>
          </w:tcPr>
          <w:p w14:paraId="613320DD"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Cena celkem *)</w:t>
            </w:r>
          </w:p>
        </w:tc>
      </w:tr>
      <w:tr w:rsidR="00E00D5E" w14:paraId="07375FA7"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9A18C6" w14:textId="77777777" w:rsidR="00E00D5E" w:rsidRPr="00920BF3" w:rsidRDefault="00E00D5E" w:rsidP="00F645D1">
            <w:pPr>
              <w:pStyle w:val="Tabulka"/>
            </w:pPr>
            <w:r w:rsidRPr="00920BF3">
              <w:t>1</w:t>
            </w:r>
          </w:p>
        </w:tc>
        <w:tc>
          <w:tcPr>
            <w:tcW w:w="3216" w:type="dxa"/>
            <w:tcBorders>
              <w:top w:val="single" w:sz="2" w:space="0" w:color="auto"/>
              <w:left w:val="single" w:sz="2" w:space="0" w:color="auto"/>
              <w:bottom w:val="single" w:sz="2" w:space="0" w:color="auto"/>
              <w:right w:val="single" w:sz="2" w:space="0" w:color="auto"/>
            </w:tcBorders>
            <w:hideMark/>
          </w:tcPr>
          <w:p w14:paraId="2CB532D5"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E6BDE96"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4B46E5BA"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9E7E41D"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0271AA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05BA8B6F"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25D465B" w14:textId="77777777" w:rsidR="00E00D5E" w:rsidRPr="00920BF3" w:rsidRDefault="00E00D5E" w:rsidP="00F645D1">
            <w:pPr>
              <w:pStyle w:val="Tabulka"/>
            </w:pPr>
            <w:r w:rsidRPr="00920BF3">
              <w:t>2</w:t>
            </w:r>
          </w:p>
        </w:tc>
        <w:tc>
          <w:tcPr>
            <w:tcW w:w="3216" w:type="dxa"/>
            <w:tcBorders>
              <w:top w:val="single" w:sz="2" w:space="0" w:color="auto"/>
              <w:left w:val="single" w:sz="2" w:space="0" w:color="auto"/>
              <w:bottom w:val="single" w:sz="2" w:space="0" w:color="auto"/>
              <w:right w:val="single" w:sz="2" w:space="0" w:color="auto"/>
            </w:tcBorders>
            <w:hideMark/>
          </w:tcPr>
          <w:p w14:paraId="7F61163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Textové zprávy</w:t>
            </w:r>
          </w:p>
        </w:tc>
        <w:tc>
          <w:tcPr>
            <w:tcW w:w="977" w:type="dxa"/>
            <w:tcBorders>
              <w:top w:val="single" w:sz="2" w:space="0" w:color="auto"/>
              <w:left w:val="single" w:sz="2" w:space="0" w:color="auto"/>
              <w:bottom w:val="single" w:sz="2" w:space="0" w:color="auto"/>
              <w:right w:val="single" w:sz="2" w:space="0" w:color="auto"/>
            </w:tcBorders>
            <w:hideMark/>
          </w:tcPr>
          <w:p w14:paraId="4A9DC08D"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20F0BE36"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BDE10D"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56F9BD8"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50DCCEA8"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083CC42" w14:textId="77777777" w:rsidR="00E00D5E" w:rsidRPr="00920BF3" w:rsidRDefault="00E00D5E" w:rsidP="00F645D1">
            <w:pPr>
              <w:pStyle w:val="Tabulka"/>
            </w:pPr>
            <w:r w:rsidRPr="00920BF3">
              <w:t>3</w:t>
            </w:r>
          </w:p>
        </w:tc>
        <w:tc>
          <w:tcPr>
            <w:tcW w:w="3216" w:type="dxa"/>
            <w:tcBorders>
              <w:top w:val="single" w:sz="2" w:space="0" w:color="auto"/>
              <w:left w:val="single" w:sz="2" w:space="0" w:color="auto"/>
              <w:bottom w:val="single" w:sz="2" w:space="0" w:color="auto"/>
              <w:right w:val="single" w:sz="2" w:space="0" w:color="auto"/>
            </w:tcBorders>
            <w:hideMark/>
          </w:tcPr>
          <w:p w14:paraId="3B3FDCE3"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C09D34C"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3FFBD47D"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B139CF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A7AB774"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6B70D8D9"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1F0E410" w14:textId="77777777" w:rsidR="00E00D5E" w:rsidRPr="00920BF3" w:rsidRDefault="00E00D5E" w:rsidP="00F645D1">
            <w:pPr>
              <w:pStyle w:val="Tabulka"/>
            </w:pPr>
            <w:r w:rsidRPr="00920BF3">
              <w:t>4</w:t>
            </w:r>
          </w:p>
        </w:tc>
        <w:tc>
          <w:tcPr>
            <w:tcW w:w="3216" w:type="dxa"/>
            <w:tcBorders>
              <w:top w:val="single" w:sz="2" w:space="0" w:color="auto"/>
              <w:left w:val="single" w:sz="2" w:space="0" w:color="auto"/>
              <w:bottom w:val="single" w:sz="2" w:space="0" w:color="auto"/>
              <w:right w:val="single" w:sz="2" w:space="0" w:color="auto"/>
            </w:tcBorders>
            <w:hideMark/>
          </w:tcPr>
          <w:p w14:paraId="516A1C4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ECB5077"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08DAD76D"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871D2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774A7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3699BE37"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33BF551" w14:textId="77777777" w:rsidR="00E00D5E" w:rsidRPr="00920BF3" w:rsidRDefault="00E00D5E" w:rsidP="00F645D1">
            <w:pPr>
              <w:pStyle w:val="Tabulka"/>
            </w:pPr>
            <w:r w:rsidRPr="00920BF3">
              <w:t>5</w:t>
            </w:r>
          </w:p>
        </w:tc>
        <w:tc>
          <w:tcPr>
            <w:tcW w:w="3216" w:type="dxa"/>
            <w:tcBorders>
              <w:top w:val="single" w:sz="2" w:space="0" w:color="auto"/>
              <w:left w:val="single" w:sz="2" w:space="0" w:color="auto"/>
              <w:bottom w:val="single" w:sz="2" w:space="0" w:color="auto"/>
              <w:right w:val="single" w:sz="2" w:space="0" w:color="auto"/>
            </w:tcBorders>
            <w:hideMark/>
          </w:tcPr>
          <w:p w14:paraId="0E3F014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2220433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4ABEEFE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A05DB0B"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DB0E6F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424399C2" w14:textId="77777777" w:rsidTr="00F645D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3232337" w14:textId="77777777" w:rsidR="00E00D5E" w:rsidRPr="00540C69" w:rsidRDefault="00E00D5E" w:rsidP="00F645D1">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60AC9A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56E6C8E2"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EB56F4C"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17BB7B6" w14:textId="77777777" w:rsidR="00E00D5E" w:rsidRPr="00117275" w:rsidRDefault="00E00D5E" w:rsidP="00F645D1">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E00D5E">
              <w:rPr>
                <w:b/>
                <w:highlight w:val="yellow"/>
              </w:rPr>
              <w:t>xxx</w:t>
            </w:r>
            <w:proofErr w:type="spellEnd"/>
          </w:p>
        </w:tc>
      </w:tr>
    </w:tbl>
    <w:p w14:paraId="2FCEA6DF" w14:textId="25E47DA6" w:rsidR="002014BB" w:rsidRDefault="002014BB" w:rsidP="004D482C">
      <w:pPr>
        <w:pStyle w:val="Textbezslovn"/>
        <w:ind w:left="142"/>
      </w:pPr>
    </w:p>
    <w:p w14:paraId="40A45E39" w14:textId="77777777" w:rsidR="00E00D5E" w:rsidRPr="00E00D5E" w:rsidRDefault="00E00D5E" w:rsidP="00E00D5E">
      <w:pPr>
        <w:pStyle w:val="Nadpisbezsl1-2"/>
      </w:pPr>
      <w:r w:rsidRPr="00E00D5E">
        <w:rPr>
          <w:sz w:val="18"/>
          <w:szCs w:val="16"/>
        </w:rPr>
        <w:t xml:space="preserve">PS 210 20 Kostelec u Heřmanova Městce, NTS 6800, rozvodna </w:t>
      </w:r>
      <w:proofErr w:type="spellStart"/>
      <w:r w:rsidRPr="00E00D5E">
        <w:rPr>
          <w:sz w:val="18"/>
          <w:szCs w:val="16"/>
        </w:rPr>
        <w:t>nn</w:t>
      </w:r>
      <w:proofErr w:type="spellEnd"/>
      <w:r w:rsidRPr="00E00D5E">
        <w:rPr>
          <w:sz w:val="18"/>
          <w:szCs w:val="16"/>
        </w:rPr>
        <w:t xml:space="preserve"> a kabelové rozvody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0D5E" w14:paraId="4336FDAF"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CBF9568" w14:textId="77777777" w:rsidR="00E00D5E" w:rsidRDefault="00E00D5E" w:rsidP="00F645D1">
            <w:pPr>
              <w:pStyle w:val="Tabulka"/>
              <w:rPr>
                <w:rStyle w:val="Tun"/>
                <w:sz w:val="16"/>
                <w:szCs w:val="16"/>
              </w:rPr>
            </w:pPr>
            <w:r>
              <w:rPr>
                <w:rStyle w:val="Tun"/>
                <w:sz w:val="16"/>
                <w:szCs w:val="16"/>
              </w:rPr>
              <w:t>Položka</w:t>
            </w:r>
          </w:p>
        </w:tc>
        <w:tc>
          <w:tcPr>
            <w:tcW w:w="3216" w:type="dxa"/>
            <w:hideMark/>
          </w:tcPr>
          <w:p w14:paraId="5CD3BBC7" w14:textId="77777777" w:rsid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1D7AB04"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Měrná jednotka</w:t>
            </w:r>
          </w:p>
        </w:tc>
        <w:tc>
          <w:tcPr>
            <w:tcW w:w="1005" w:type="dxa"/>
            <w:hideMark/>
          </w:tcPr>
          <w:p w14:paraId="09C89D9C"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Množství *)</w:t>
            </w:r>
          </w:p>
        </w:tc>
        <w:tc>
          <w:tcPr>
            <w:tcW w:w="1293" w:type="dxa"/>
            <w:hideMark/>
          </w:tcPr>
          <w:p w14:paraId="70532563"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Jednotková cena *)</w:t>
            </w:r>
          </w:p>
        </w:tc>
        <w:tc>
          <w:tcPr>
            <w:tcW w:w="1321" w:type="dxa"/>
            <w:hideMark/>
          </w:tcPr>
          <w:p w14:paraId="40CE3E40"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Cena celkem *)</w:t>
            </w:r>
          </w:p>
        </w:tc>
      </w:tr>
      <w:tr w:rsidR="00E00D5E" w14:paraId="49DF4649"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2FAEF3A6" w14:textId="77777777" w:rsidR="00E00D5E" w:rsidRPr="00920BF3" w:rsidRDefault="00E00D5E" w:rsidP="00F645D1">
            <w:pPr>
              <w:pStyle w:val="Tabulka"/>
            </w:pPr>
            <w:r w:rsidRPr="00920BF3">
              <w:t>1</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65C5EF4F"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Zajištění mapových podkladů</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757A98E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shd w:val="clear" w:color="auto" w:fill="auto"/>
          </w:tcPr>
          <w:p w14:paraId="7B4851F2"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shd w:val="clear" w:color="auto" w:fill="auto"/>
          </w:tcPr>
          <w:p w14:paraId="207C992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shd w:val="clear" w:color="auto" w:fill="auto"/>
          </w:tcPr>
          <w:p w14:paraId="670BC707"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7A9204FC"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15984A32" w14:textId="77777777" w:rsidR="00E00D5E" w:rsidRPr="00920BF3" w:rsidRDefault="00E00D5E" w:rsidP="00F645D1">
            <w:pPr>
              <w:pStyle w:val="Tabulka"/>
            </w:pPr>
            <w:r w:rsidRPr="00920BF3">
              <w:t>2</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0E631451"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Textové zprávy</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0A0F2B17"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shd w:val="clear" w:color="auto" w:fill="auto"/>
          </w:tcPr>
          <w:p w14:paraId="02F4C5A9"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shd w:val="clear" w:color="auto" w:fill="auto"/>
          </w:tcPr>
          <w:p w14:paraId="034F8FA2"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shd w:val="clear" w:color="auto" w:fill="auto"/>
          </w:tcPr>
          <w:p w14:paraId="1E45E5EA"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52F8CBBB"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4ED63EF1" w14:textId="77777777" w:rsidR="00E00D5E" w:rsidRPr="00920BF3" w:rsidRDefault="00E00D5E" w:rsidP="00F645D1">
            <w:pPr>
              <w:pStyle w:val="Tabulka"/>
            </w:pPr>
            <w:r w:rsidRPr="00920BF3">
              <w:t>3</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0C398616"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Výkresová dokumentace</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15D9A800"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shd w:val="clear" w:color="auto" w:fill="auto"/>
          </w:tcPr>
          <w:p w14:paraId="5A0ECFB5"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shd w:val="clear" w:color="auto" w:fill="auto"/>
          </w:tcPr>
          <w:p w14:paraId="0543261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shd w:val="clear" w:color="auto" w:fill="auto"/>
          </w:tcPr>
          <w:p w14:paraId="7C188023"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1D645DD8"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2DAC9914" w14:textId="77777777" w:rsidR="00E00D5E" w:rsidRPr="00920BF3" w:rsidRDefault="00E00D5E" w:rsidP="00F645D1">
            <w:pPr>
              <w:pStyle w:val="Tabulka"/>
            </w:pPr>
            <w:r w:rsidRPr="00920BF3">
              <w:t>4</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51796D6E"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Geodetická příloha</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3A67F4A5"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shd w:val="clear" w:color="auto" w:fill="auto"/>
          </w:tcPr>
          <w:p w14:paraId="4121360F"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shd w:val="clear" w:color="auto" w:fill="auto"/>
          </w:tcPr>
          <w:p w14:paraId="3223A84E"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shd w:val="clear" w:color="auto" w:fill="auto"/>
          </w:tcPr>
          <w:p w14:paraId="1CFC7D6C"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2C5904BA"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2E70F77E" w14:textId="77777777" w:rsidR="00E00D5E" w:rsidRPr="00920BF3" w:rsidRDefault="00E00D5E" w:rsidP="00F645D1">
            <w:pPr>
              <w:pStyle w:val="Tabulka"/>
            </w:pPr>
            <w:r w:rsidRPr="00920BF3">
              <w:t>5</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3ED37650"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516EB739"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shd w:val="clear" w:color="auto" w:fill="auto"/>
          </w:tcPr>
          <w:p w14:paraId="1F77EF95"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shd w:val="clear" w:color="auto" w:fill="auto"/>
          </w:tcPr>
          <w:p w14:paraId="572EF3DB"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shd w:val="clear" w:color="auto" w:fill="auto"/>
          </w:tcPr>
          <w:p w14:paraId="3F4DF266"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222289C6" w14:textId="77777777" w:rsidTr="00F645D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E172CF5" w14:textId="77777777" w:rsidR="00E00D5E" w:rsidRPr="00540C69" w:rsidRDefault="00E00D5E" w:rsidP="00F645D1">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A24A79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B3E3DF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DDC456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6609434" w14:textId="77777777" w:rsidR="00E00D5E" w:rsidRPr="00117275" w:rsidRDefault="00E00D5E" w:rsidP="00F645D1">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E00D5E">
              <w:rPr>
                <w:b/>
                <w:highlight w:val="yellow"/>
              </w:rPr>
              <w:t>xxx</w:t>
            </w:r>
            <w:proofErr w:type="spellEnd"/>
          </w:p>
        </w:tc>
      </w:tr>
    </w:tbl>
    <w:p w14:paraId="49B50B77" w14:textId="4185BCFB" w:rsidR="002014BB" w:rsidRDefault="002014BB" w:rsidP="004D482C">
      <w:pPr>
        <w:pStyle w:val="Textbezslovn"/>
        <w:ind w:left="142"/>
      </w:pPr>
    </w:p>
    <w:p w14:paraId="46DBFEDC" w14:textId="77777777" w:rsidR="00E00D5E" w:rsidRPr="00E00D5E" w:rsidRDefault="00E00D5E" w:rsidP="00E00D5E">
      <w:pPr>
        <w:pStyle w:val="Nadpisbezsl1-2"/>
      </w:pPr>
      <w:r w:rsidRPr="00E00D5E">
        <w:rPr>
          <w:sz w:val="18"/>
          <w:szCs w:val="16"/>
        </w:rPr>
        <w:t>PS 210 21 Kostelec u Heřmanova Městce, NTS 6800, DŘT a DDTS</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0D5E" w14:paraId="70D53E90"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0CD1A50" w14:textId="77777777" w:rsidR="00E00D5E" w:rsidRDefault="00E00D5E" w:rsidP="00F645D1">
            <w:pPr>
              <w:pStyle w:val="Tabulka"/>
              <w:rPr>
                <w:rStyle w:val="Tun"/>
                <w:sz w:val="16"/>
                <w:szCs w:val="16"/>
              </w:rPr>
            </w:pPr>
            <w:r>
              <w:rPr>
                <w:rStyle w:val="Tun"/>
                <w:sz w:val="16"/>
                <w:szCs w:val="16"/>
              </w:rPr>
              <w:t>Položka</w:t>
            </w:r>
          </w:p>
        </w:tc>
        <w:tc>
          <w:tcPr>
            <w:tcW w:w="3216" w:type="dxa"/>
            <w:hideMark/>
          </w:tcPr>
          <w:p w14:paraId="5777211D" w14:textId="77777777" w:rsid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03E3C44"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Měrná jednotka</w:t>
            </w:r>
          </w:p>
        </w:tc>
        <w:tc>
          <w:tcPr>
            <w:tcW w:w="1005" w:type="dxa"/>
            <w:hideMark/>
          </w:tcPr>
          <w:p w14:paraId="3E9ABCC4"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Množství *)</w:t>
            </w:r>
          </w:p>
        </w:tc>
        <w:tc>
          <w:tcPr>
            <w:tcW w:w="1293" w:type="dxa"/>
            <w:hideMark/>
          </w:tcPr>
          <w:p w14:paraId="514890A8"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Jednotková cena *)</w:t>
            </w:r>
          </w:p>
        </w:tc>
        <w:tc>
          <w:tcPr>
            <w:tcW w:w="1321" w:type="dxa"/>
            <w:hideMark/>
          </w:tcPr>
          <w:p w14:paraId="67E2549F"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Cena celkem *)</w:t>
            </w:r>
          </w:p>
        </w:tc>
      </w:tr>
      <w:tr w:rsidR="00E00D5E" w14:paraId="4D004D88"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CDFC3E" w14:textId="77777777" w:rsidR="00E00D5E" w:rsidRPr="00920BF3" w:rsidRDefault="00E00D5E" w:rsidP="00F645D1">
            <w:pPr>
              <w:pStyle w:val="Tabulka"/>
            </w:pPr>
            <w:r w:rsidRPr="00920BF3">
              <w:t>1</w:t>
            </w:r>
          </w:p>
        </w:tc>
        <w:tc>
          <w:tcPr>
            <w:tcW w:w="3216" w:type="dxa"/>
            <w:tcBorders>
              <w:top w:val="single" w:sz="2" w:space="0" w:color="auto"/>
              <w:left w:val="single" w:sz="2" w:space="0" w:color="auto"/>
              <w:bottom w:val="single" w:sz="2" w:space="0" w:color="auto"/>
              <w:right w:val="single" w:sz="2" w:space="0" w:color="auto"/>
            </w:tcBorders>
            <w:hideMark/>
          </w:tcPr>
          <w:p w14:paraId="5C52BFF2"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Textové zprávy</w:t>
            </w:r>
          </w:p>
        </w:tc>
        <w:tc>
          <w:tcPr>
            <w:tcW w:w="977" w:type="dxa"/>
            <w:tcBorders>
              <w:top w:val="single" w:sz="2" w:space="0" w:color="auto"/>
              <w:left w:val="single" w:sz="2" w:space="0" w:color="auto"/>
              <w:bottom w:val="single" w:sz="2" w:space="0" w:color="auto"/>
              <w:right w:val="single" w:sz="2" w:space="0" w:color="auto"/>
            </w:tcBorders>
            <w:hideMark/>
          </w:tcPr>
          <w:p w14:paraId="6D9A968E"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5E8EB82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43B7FAB"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99D923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463BAE0C"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FAB41A9" w14:textId="77777777" w:rsidR="00E00D5E" w:rsidRPr="00920BF3" w:rsidRDefault="00E00D5E" w:rsidP="00F645D1">
            <w:pPr>
              <w:pStyle w:val="Tabulka"/>
            </w:pPr>
            <w:r w:rsidRPr="00920BF3">
              <w:t>2</w:t>
            </w:r>
          </w:p>
        </w:tc>
        <w:tc>
          <w:tcPr>
            <w:tcW w:w="3216" w:type="dxa"/>
            <w:tcBorders>
              <w:top w:val="single" w:sz="2" w:space="0" w:color="auto"/>
              <w:left w:val="single" w:sz="2" w:space="0" w:color="auto"/>
              <w:bottom w:val="single" w:sz="2" w:space="0" w:color="auto"/>
              <w:right w:val="single" w:sz="2" w:space="0" w:color="auto"/>
            </w:tcBorders>
            <w:hideMark/>
          </w:tcPr>
          <w:p w14:paraId="0802AF6A"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A101FC4"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079F8D21"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EF5E62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A8C5F9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5A50907C"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A90D0CE" w14:textId="77777777" w:rsidR="00E00D5E" w:rsidRPr="00920BF3" w:rsidRDefault="00E00D5E" w:rsidP="00F645D1">
            <w:pPr>
              <w:pStyle w:val="Tabulka"/>
            </w:pPr>
            <w:r w:rsidRPr="00920BF3">
              <w:t>3</w:t>
            </w:r>
          </w:p>
        </w:tc>
        <w:tc>
          <w:tcPr>
            <w:tcW w:w="3216" w:type="dxa"/>
            <w:tcBorders>
              <w:top w:val="single" w:sz="2" w:space="0" w:color="auto"/>
              <w:left w:val="single" w:sz="2" w:space="0" w:color="auto"/>
              <w:bottom w:val="single" w:sz="2" w:space="0" w:color="auto"/>
              <w:right w:val="single" w:sz="2" w:space="0" w:color="auto"/>
            </w:tcBorders>
            <w:hideMark/>
          </w:tcPr>
          <w:p w14:paraId="20A775DC"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536138AF" w14:textId="77777777" w:rsidR="00E00D5E" w:rsidRPr="00920BF3"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920BF3">
              <w:t>hod</w:t>
            </w:r>
          </w:p>
        </w:tc>
        <w:tc>
          <w:tcPr>
            <w:tcW w:w="1005" w:type="dxa"/>
            <w:tcBorders>
              <w:top w:val="single" w:sz="2" w:space="0" w:color="auto"/>
              <w:left w:val="single" w:sz="2" w:space="0" w:color="auto"/>
              <w:bottom w:val="single" w:sz="2" w:space="0" w:color="auto"/>
              <w:right w:val="single" w:sz="2" w:space="0" w:color="auto"/>
            </w:tcBorders>
          </w:tcPr>
          <w:p w14:paraId="53C88184"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1D8D07"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EB82AD8"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301857AE" w14:textId="77777777" w:rsidTr="00F645D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FC3D417" w14:textId="77777777" w:rsidR="00E00D5E" w:rsidRPr="00540C69" w:rsidRDefault="00E00D5E" w:rsidP="00F645D1">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6AC578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CA71329"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096F76B"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A9E9072" w14:textId="77777777" w:rsidR="00E00D5E" w:rsidRPr="00117275" w:rsidRDefault="00E00D5E" w:rsidP="00F645D1">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E00D5E">
              <w:rPr>
                <w:b/>
                <w:highlight w:val="yellow"/>
              </w:rPr>
              <w:t>xxx</w:t>
            </w:r>
            <w:proofErr w:type="spellEnd"/>
          </w:p>
        </w:tc>
      </w:tr>
    </w:tbl>
    <w:p w14:paraId="42AFC07A" w14:textId="1DE2F3EA" w:rsidR="002014BB" w:rsidRDefault="002014BB" w:rsidP="004D482C">
      <w:pPr>
        <w:pStyle w:val="Textbezslovn"/>
        <w:ind w:left="142"/>
      </w:pPr>
    </w:p>
    <w:p w14:paraId="282FC5E6" w14:textId="77777777" w:rsidR="00E00D5E" w:rsidRPr="00E00D5E" w:rsidRDefault="00E00D5E" w:rsidP="00E00D5E">
      <w:pPr>
        <w:pStyle w:val="Nadpisbezsl1-2"/>
      </w:pPr>
      <w:r w:rsidRPr="00E00D5E">
        <w:rPr>
          <w:sz w:val="18"/>
          <w:szCs w:val="16"/>
        </w:rPr>
        <w:t>SO 210 22 Kostelec u Heřmanova Městce, NTS 6800, uzemnění</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0D5E" w14:paraId="360346DB"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BC7CC70" w14:textId="77777777" w:rsidR="00E00D5E" w:rsidRDefault="00E00D5E" w:rsidP="00F645D1">
            <w:pPr>
              <w:pStyle w:val="Tabulka"/>
              <w:rPr>
                <w:rStyle w:val="Tun"/>
                <w:sz w:val="16"/>
                <w:szCs w:val="16"/>
              </w:rPr>
            </w:pPr>
            <w:r>
              <w:rPr>
                <w:rStyle w:val="Tun"/>
                <w:sz w:val="16"/>
                <w:szCs w:val="16"/>
              </w:rPr>
              <w:t>Položka</w:t>
            </w:r>
          </w:p>
        </w:tc>
        <w:tc>
          <w:tcPr>
            <w:tcW w:w="3216" w:type="dxa"/>
            <w:hideMark/>
          </w:tcPr>
          <w:p w14:paraId="4AFAD441" w14:textId="77777777" w:rsid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3ADAD37"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Měrná jednotka</w:t>
            </w:r>
          </w:p>
        </w:tc>
        <w:tc>
          <w:tcPr>
            <w:tcW w:w="1005" w:type="dxa"/>
            <w:hideMark/>
          </w:tcPr>
          <w:p w14:paraId="08DAC42A"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Množství *)</w:t>
            </w:r>
          </w:p>
        </w:tc>
        <w:tc>
          <w:tcPr>
            <w:tcW w:w="1293" w:type="dxa"/>
            <w:hideMark/>
          </w:tcPr>
          <w:p w14:paraId="4BA4470A"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Jednotková cena *)</w:t>
            </w:r>
          </w:p>
        </w:tc>
        <w:tc>
          <w:tcPr>
            <w:tcW w:w="1321" w:type="dxa"/>
            <w:hideMark/>
          </w:tcPr>
          <w:p w14:paraId="784624EB"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Cena celkem *)</w:t>
            </w:r>
          </w:p>
        </w:tc>
      </w:tr>
      <w:tr w:rsidR="00E00D5E" w14:paraId="282F0F2E"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6C20039" w14:textId="77777777" w:rsidR="00E00D5E" w:rsidRPr="006C283F" w:rsidRDefault="00E00D5E" w:rsidP="00F645D1">
            <w:pPr>
              <w:pStyle w:val="Tabulka"/>
            </w:pPr>
            <w:r w:rsidRPr="006C283F">
              <w:t>1</w:t>
            </w:r>
          </w:p>
        </w:tc>
        <w:tc>
          <w:tcPr>
            <w:tcW w:w="3216" w:type="dxa"/>
            <w:tcBorders>
              <w:top w:val="single" w:sz="2" w:space="0" w:color="auto"/>
              <w:left w:val="single" w:sz="2" w:space="0" w:color="auto"/>
              <w:bottom w:val="single" w:sz="2" w:space="0" w:color="auto"/>
              <w:right w:val="single" w:sz="2" w:space="0" w:color="auto"/>
            </w:tcBorders>
            <w:hideMark/>
          </w:tcPr>
          <w:p w14:paraId="4B8F5B2E"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5A9D0B2"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6EB82676"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9A868F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CD08FF2"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29BBC0A3"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663081" w14:textId="77777777" w:rsidR="00E00D5E" w:rsidRPr="006C283F" w:rsidRDefault="00E00D5E" w:rsidP="00F645D1">
            <w:pPr>
              <w:pStyle w:val="Tabulka"/>
            </w:pPr>
            <w:r w:rsidRPr="006C283F">
              <w:t>2</w:t>
            </w:r>
          </w:p>
        </w:tc>
        <w:tc>
          <w:tcPr>
            <w:tcW w:w="3216" w:type="dxa"/>
            <w:tcBorders>
              <w:top w:val="single" w:sz="2" w:space="0" w:color="auto"/>
              <w:left w:val="single" w:sz="2" w:space="0" w:color="auto"/>
              <w:bottom w:val="single" w:sz="2" w:space="0" w:color="auto"/>
              <w:right w:val="single" w:sz="2" w:space="0" w:color="auto"/>
            </w:tcBorders>
            <w:hideMark/>
          </w:tcPr>
          <w:p w14:paraId="5B5F81B4"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Základní korozní průzkum</w:t>
            </w:r>
          </w:p>
        </w:tc>
        <w:tc>
          <w:tcPr>
            <w:tcW w:w="977" w:type="dxa"/>
            <w:tcBorders>
              <w:top w:val="single" w:sz="2" w:space="0" w:color="auto"/>
              <w:left w:val="single" w:sz="2" w:space="0" w:color="auto"/>
              <w:bottom w:val="single" w:sz="2" w:space="0" w:color="auto"/>
              <w:right w:val="single" w:sz="2" w:space="0" w:color="auto"/>
            </w:tcBorders>
            <w:hideMark/>
          </w:tcPr>
          <w:p w14:paraId="79FFC31C"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63ECF883"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506B6CC"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D9F7797"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5D58A1C7"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2D9EC75" w14:textId="77777777" w:rsidR="00E00D5E" w:rsidRPr="006C283F" w:rsidRDefault="00E00D5E" w:rsidP="00F645D1">
            <w:pPr>
              <w:pStyle w:val="Tabulka"/>
            </w:pPr>
            <w:r w:rsidRPr="006C283F">
              <w:t>3</w:t>
            </w:r>
          </w:p>
        </w:tc>
        <w:tc>
          <w:tcPr>
            <w:tcW w:w="3216" w:type="dxa"/>
            <w:tcBorders>
              <w:top w:val="single" w:sz="2" w:space="0" w:color="auto"/>
              <w:left w:val="single" w:sz="2" w:space="0" w:color="auto"/>
              <w:bottom w:val="single" w:sz="2" w:space="0" w:color="auto"/>
              <w:right w:val="single" w:sz="2" w:space="0" w:color="auto"/>
            </w:tcBorders>
            <w:hideMark/>
          </w:tcPr>
          <w:p w14:paraId="1D5103AC"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Textové zprávy</w:t>
            </w:r>
          </w:p>
        </w:tc>
        <w:tc>
          <w:tcPr>
            <w:tcW w:w="977" w:type="dxa"/>
            <w:tcBorders>
              <w:top w:val="single" w:sz="2" w:space="0" w:color="auto"/>
              <w:left w:val="single" w:sz="2" w:space="0" w:color="auto"/>
              <w:bottom w:val="single" w:sz="2" w:space="0" w:color="auto"/>
              <w:right w:val="single" w:sz="2" w:space="0" w:color="auto"/>
            </w:tcBorders>
            <w:hideMark/>
          </w:tcPr>
          <w:p w14:paraId="480695AE"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3FA916E4"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4E00B22"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217FD2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25B64BC4"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4347DB" w14:textId="77777777" w:rsidR="00E00D5E" w:rsidRPr="006C283F" w:rsidRDefault="00E00D5E" w:rsidP="00F645D1">
            <w:pPr>
              <w:pStyle w:val="Tabulka"/>
            </w:pPr>
            <w:r w:rsidRPr="006C283F">
              <w:t>4</w:t>
            </w:r>
          </w:p>
        </w:tc>
        <w:tc>
          <w:tcPr>
            <w:tcW w:w="3216" w:type="dxa"/>
            <w:tcBorders>
              <w:top w:val="single" w:sz="2" w:space="0" w:color="auto"/>
              <w:left w:val="single" w:sz="2" w:space="0" w:color="auto"/>
              <w:bottom w:val="single" w:sz="2" w:space="0" w:color="auto"/>
              <w:right w:val="single" w:sz="2" w:space="0" w:color="auto"/>
            </w:tcBorders>
            <w:hideMark/>
          </w:tcPr>
          <w:p w14:paraId="2C285A00"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31189BE"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72DE0C65"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B8E7EB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4A12933"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1B468F57"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D85678E" w14:textId="77777777" w:rsidR="00E00D5E" w:rsidRPr="006C283F" w:rsidRDefault="00E00D5E" w:rsidP="00F645D1">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61E2AC1E"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FF1EC90"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0F0D3F36"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A3EA781"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0ACABC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017E7422"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CF5D039" w14:textId="77777777" w:rsidR="00E00D5E" w:rsidRPr="006C283F" w:rsidRDefault="00E00D5E" w:rsidP="00F645D1">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7D420FD1"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A65C187"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5CBE5AF1"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DB3B5E8"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2563D67"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033AD3DB" w14:textId="77777777" w:rsidTr="00F645D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B39FC6A" w14:textId="77777777" w:rsidR="00E00D5E" w:rsidRPr="00540C69" w:rsidRDefault="00E00D5E" w:rsidP="00F645D1">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A9553F7"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DC2E77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937D8E3"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E886FED" w14:textId="77777777" w:rsidR="00E00D5E" w:rsidRPr="00117275" w:rsidRDefault="00E00D5E" w:rsidP="00F645D1">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E00D5E">
              <w:rPr>
                <w:b/>
                <w:highlight w:val="yellow"/>
              </w:rPr>
              <w:t>xxx</w:t>
            </w:r>
            <w:proofErr w:type="spellEnd"/>
          </w:p>
        </w:tc>
      </w:tr>
    </w:tbl>
    <w:p w14:paraId="5063F7FC" w14:textId="5389F1F9" w:rsidR="00E00D5E" w:rsidRDefault="00E00D5E" w:rsidP="004D482C">
      <w:pPr>
        <w:pStyle w:val="Textbezslovn"/>
        <w:ind w:left="142"/>
      </w:pPr>
    </w:p>
    <w:p w14:paraId="6EF00A4D" w14:textId="7E5B914E" w:rsidR="002014BB" w:rsidRDefault="002014BB" w:rsidP="004D482C">
      <w:pPr>
        <w:pStyle w:val="Textbezslovn"/>
        <w:ind w:left="142"/>
      </w:pPr>
    </w:p>
    <w:p w14:paraId="600D379F" w14:textId="77777777" w:rsidR="00E00D5E" w:rsidRPr="00E00D5E" w:rsidRDefault="00E00D5E" w:rsidP="00E00D5E">
      <w:pPr>
        <w:pStyle w:val="Nadpisbezsl1-2"/>
      </w:pPr>
      <w:r w:rsidRPr="00E00D5E">
        <w:rPr>
          <w:sz w:val="18"/>
          <w:szCs w:val="16"/>
        </w:rPr>
        <w:t>SO 210 23 Kostelec u Heřmanova Městce, NTS 6800, stavební část</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0D5E" w14:paraId="1D4849F7"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61BB1F7" w14:textId="77777777" w:rsidR="00E00D5E" w:rsidRDefault="00E00D5E" w:rsidP="00F645D1">
            <w:pPr>
              <w:pStyle w:val="Tabulka"/>
              <w:rPr>
                <w:rStyle w:val="Tun"/>
                <w:sz w:val="16"/>
                <w:szCs w:val="16"/>
              </w:rPr>
            </w:pPr>
            <w:r>
              <w:rPr>
                <w:rStyle w:val="Tun"/>
                <w:sz w:val="16"/>
                <w:szCs w:val="16"/>
              </w:rPr>
              <w:t>Položka</w:t>
            </w:r>
          </w:p>
        </w:tc>
        <w:tc>
          <w:tcPr>
            <w:tcW w:w="3216" w:type="dxa"/>
            <w:hideMark/>
          </w:tcPr>
          <w:p w14:paraId="1F873D74" w14:textId="77777777" w:rsid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24D5433"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Měrná jednotka</w:t>
            </w:r>
          </w:p>
        </w:tc>
        <w:tc>
          <w:tcPr>
            <w:tcW w:w="1005" w:type="dxa"/>
            <w:hideMark/>
          </w:tcPr>
          <w:p w14:paraId="0BA3DFD4"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Množství *)</w:t>
            </w:r>
          </w:p>
        </w:tc>
        <w:tc>
          <w:tcPr>
            <w:tcW w:w="1293" w:type="dxa"/>
            <w:hideMark/>
          </w:tcPr>
          <w:p w14:paraId="28CE7D71"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Jednotková cena *)</w:t>
            </w:r>
          </w:p>
        </w:tc>
        <w:tc>
          <w:tcPr>
            <w:tcW w:w="1321" w:type="dxa"/>
            <w:hideMark/>
          </w:tcPr>
          <w:p w14:paraId="14AF1F16" w14:textId="77777777" w:rsidR="00E00D5E" w:rsidRPr="00E00D5E" w:rsidRDefault="00E00D5E" w:rsidP="00F645D1">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00D5E">
              <w:rPr>
                <w:rStyle w:val="Tun"/>
                <w:sz w:val="16"/>
                <w:szCs w:val="16"/>
                <w:highlight w:val="yellow"/>
              </w:rPr>
              <w:t>Cena celkem *)</w:t>
            </w:r>
          </w:p>
        </w:tc>
      </w:tr>
      <w:tr w:rsidR="00E00D5E" w14:paraId="5A23ECCC"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94A3A54" w14:textId="77777777" w:rsidR="00E00D5E" w:rsidRPr="006C283F" w:rsidRDefault="00E00D5E" w:rsidP="00F645D1">
            <w:pPr>
              <w:pStyle w:val="Tabulka"/>
            </w:pPr>
            <w:r w:rsidRPr="006C283F">
              <w:t>1</w:t>
            </w:r>
          </w:p>
        </w:tc>
        <w:tc>
          <w:tcPr>
            <w:tcW w:w="3216" w:type="dxa"/>
            <w:tcBorders>
              <w:top w:val="single" w:sz="2" w:space="0" w:color="auto"/>
              <w:left w:val="single" w:sz="2" w:space="0" w:color="auto"/>
              <w:bottom w:val="single" w:sz="2" w:space="0" w:color="auto"/>
              <w:right w:val="single" w:sz="2" w:space="0" w:color="auto"/>
            </w:tcBorders>
            <w:hideMark/>
          </w:tcPr>
          <w:p w14:paraId="2FACB229"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F3B9C4C"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7CE7DB6F"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5DA2AA2"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DA265A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77A6961C"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4042A0" w14:textId="77777777" w:rsidR="00E00D5E" w:rsidRPr="006C283F" w:rsidRDefault="00E00D5E" w:rsidP="00F645D1">
            <w:pPr>
              <w:pStyle w:val="Tabulka"/>
            </w:pPr>
            <w:r w:rsidRPr="006C283F">
              <w:t>2</w:t>
            </w:r>
          </w:p>
        </w:tc>
        <w:tc>
          <w:tcPr>
            <w:tcW w:w="3216" w:type="dxa"/>
            <w:tcBorders>
              <w:top w:val="single" w:sz="2" w:space="0" w:color="auto"/>
              <w:left w:val="single" w:sz="2" w:space="0" w:color="auto"/>
              <w:bottom w:val="single" w:sz="2" w:space="0" w:color="auto"/>
              <w:right w:val="single" w:sz="2" w:space="0" w:color="auto"/>
            </w:tcBorders>
            <w:hideMark/>
          </w:tcPr>
          <w:p w14:paraId="4F48B8E9"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33EA92BE"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490C6388"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B533072"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766FAA"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74D8F9AF"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D9A9B5" w14:textId="77777777" w:rsidR="00E00D5E" w:rsidRPr="006C283F" w:rsidRDefault="00E00D5E" w:rsidP="00F645D1">
            <w:pPr>
              <w:pStyle w:val="Tabulka"/>
            </w:pPr>
            <w:r w:rsidRPr="006C283F">
              <w:t>3</w:t>
            </w:r>
          </w:p>
        </w:tc>
        <w:tc>
          <w:tcPr>
            <w:tcW w:w="3216" w:type="dxa"/>
            <w:tcBorders>
              <w:top w:val="single" w:sz="2" w:space="0" w:color="auto"/>
              <w:left w:val="single" w:sz="2" w:space="0" w:color="auto"/>
              <w:bottom w:val="single" w:sz="2" w:space="0" w:color="auto"/>
              <w:right w:val="single" w:sz="2" w:space="0" w:color="auto"/>
            </w:tcBorders>
            <w:hideMark/>
          </w:tcPr>
          <w:p w14:paraId="55505035"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Textové zprávy</w:t>
            </w:r>
          </w:p>
        </w:tc>
        <w:tc>
          <w:tcPr>
            <w:tcW w:w="977" w:type="dxa"/>
            <w:tcBorders>
              <w:top w:val="single" w:sz="2" w:space="0" w:color="auto"/>
              <w:left w:val="single" w:sz="2" w:space="0" w:color="auto"/>
              <w:bottom w:val="single" w:sz="2" w:space="0" w:color="auto"/>
              <w:right w:val="single" w:sz="2" w:space="0" w:color="auto"/>
            </w:tcBorders>
            <w:hideMark/>
          </w:tcPr>
          <w:p w14:paraId="0521D7BA"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7E5D9F35"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8B1ADA3"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35F29F3"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7F1A3D30"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EFA76F" w14:textId="77777777" w:rsidR="00E00D5E" w:rsidRPr="006C283F" w:rsidRDefault="00E00D5E" w:rsidP="00F645D1">
            <w:pPr>
              <w:pStyle w:val="Tabulka"/>
            </w:pPr>
            <w:r w:rsidRPr="006C283F">
              <w:t>4</w:t>
            </w:r>
          </w:p>
        </w:tc>
        <w:tc>
          <w:tcPr>
            <w:tcW w:w="3216" w:type="dxa"/>
            <w:tcBorders>
              <w:top w:val="single" w:sz="2" w:space="0" w:color="auto"/>
              <w:left w:val="single" w:sz="2" w:space="0" w:color="auto"/>
              <w:bottom w:val="single" w:sz="2" w:space="0" w:color="auto"/>
              <w:right w:val="single" w:sz="2" w:space="0" w:color="auto"/>
            </w:tcBorders>
            <w:hideMark/>
          </w:tcPr>
          <w:p w14:paraId="7EF726B6"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A9508B4"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727BD381"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6DEE35"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5821EB"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286A62D7"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AA4E5A" w14:textId="77777777" w:rsidR="00E00D5E" w:rsidRPr="006C283F" w:rsidRDefault="00E00D5E" w:rsidP="00F645D1">
            <w:pPr>
              <w:pStyle w:val="Tabulka"/>
            </w:pPr>
            <w:r w:rsidRPr="006C283F">
              <w:t>5</w:t>
            </w:r>
          </w:p>
        </w:tc>
        <w:tc>
          <w:tcPr>
            <w:tcW w:w="3216" w:type="dxa"/>
            <w:tcBorders>
              <w:top w:val="single" w:sz="2" w:space="0" w:color="auto"/>
              <w:left w:val="single" w:sz="2" w:space="0" w:color="auto"/>
              <w:bottom w:val="single" w:sz="2" w:space="0" w:color="auto"/>
              <w:right w:val="single" w:sz="2" w:space="0" w:color="auto"/>
            </w:tcBorders>
            <w:hideMark/>
          </w:tcPr>
          <w:p w14:paraId="1C8CAC89"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Statické posudky</w:t>
            </w:r>
          </w:p>
        </w:tc>
        <w:tc>
          <w:tcPr>
            <w:tcW w:w="977" w:type="dxa"/>
            <w:tcBorders>
              <w:top w:val="single" w:sz="2" w:space="0" w:color="auto"/>
              <w:left w:val="single" w:sz="2" w:space="0" w:color="auto"/>
              <w:bottom w:val="single" w:sz="2" w:space="0" w:color="auto"/>
              <w:right w:val="single" w:sz="2" w:space="0" w:color="auto"/>
            </w:tcBorders>
            <w:hideMark/>
          </w:tcPr>
          <w:p w14:paraId="5BC3D571"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02E02972"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CA2A24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638498C"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46502EB5"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45EA9ED" w14:textId="77777777" w:rsidR="00E00D5E" w:rsidRPr="006C283F" w:rsidRDefault="00E00D5E" w:rsidP="00F645D1">
            <w:pPr>
              <w:pStyle w:val="Tabulka"/>
            </w:pPr>
            <w:r w:rsidRPr="006C283F">
              <w:t>6</w:t>
            </w:r>
          </w:p>
        </w:tc>
        <w:tc>
          <w:tcPr>
            <w:tcW w:w="3216" w:type="dxa"/>
            <w:tcBorders>
              <w:top w:val="single" w:sz="2" w:space="0" w:color="auto"/>
              <w:left w:val="single" w:sz="2" w:space="0" w:color="auto"/>
              <w:bottom w:val="single" w:sz="2" w:space="0" w:color="auto"/>
              <w:right w:val="single" w:sz="2" w:space="0" w:color="auto"/>
            </w:tcBorders>
            <w:hideMark/>
          </w:tcPr>
          <w:p w14:paraId="0EA99815"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B3C0CD6"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69C531DA"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D16564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CF9CD91"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12F6C27B" w14:textId="77777777" w:rsidTr="00F645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D1CB97D" w14:textId="77777777" w:rsidR="00E00D5E" w:rsidRPr="006C283F" w:rsidRDefault="00E00D5E" w:rsidP="00F645D1">
            <w:pPr>
              <w:pStyle w:val="Tabulka"/>
            </w:pPr>
            <w:r w:rsidRPr="006C283F">
              <w:t>7</w:t>
            </w:r>
          </w:p>
        </w:tc>
        <w:tc>
          <w:tcPr>
            <w:tcW w:w="3216" w:type="dxa"/>
            <w:tcBorders>
              <w:top w:val="single" w:sz="2" w:space="0" w:color="auto"/>
              <w:left w:val="single" w:sz="2" w:space="0" w:color="auto"/>
              <w:bottom w:val="single" w:sz="2" w:space="0" w:color="auto"/>
              <w:right w:val="single" w:sz="2" w:space="0" w:color="auto"/>
            </w:tcBorders>
            <w:hideMark/>
          </w:tcPr>
          <w:p w14:paraId="22049AD2"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25B43CC9"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r w:rsidRPr="006C283F">
              <w:t>hod</w:t>
            </w:r>
          </w:p>
        </w:tc>
        <w:tc>
          <w:tcPr>
            <w:tcW w:w="1005" w:type="dxa"/>
            <w:tcBorders>
              <w:top w:val="single" w:sz="2" w:space="0" w:color="auto"/>
              <w:left w:val="single" w:sz="2" w:space="0" w:color="auto"/>
              <w:bottom w:val="single" w:sz="2" w:space="0" w:color="auto"/>
              <w:right w:val="single" w:sz="2" w:space="0" w:color="auto"/>
            </w:tcBorders>
          </w:tcPr>
          <w:p w14:paraId="0E8CC456" w14:textId="77777777" w:rsidR="00E00D5E" w:rsidRPr="006C283F"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954DE80"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7E8A45F"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r>
      <w:tr w:rsidR="00E00D5E" w14:paraId="792E7CC4" w14:textId="77777777" w:rsidTr="00F645D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F8FA6BA" w14:textId="77777777" w:rsidR="00E00D5E" w:rsidRPr="00540C69" w:rsidRDefault="00E00D5E" w:rsidP="00F645D1">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64FBF054"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03FC0A6"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8CE7CFE" w14:textId="77777777" w:rsidR="00E00D5E" w:rsidRDefault="00E00D5E" w:rsidP="00F645D1">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49DEA33" w14:textId="77777777" w:rsidR="00E00D5E" w:rsidRPr="00117275" w:rsidRDefault="00E00D5E" w:rsidP="00F645D1">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E00D5E">
              <w:rPr>
                <w:b/>
                <w:highlight w:val="yellow"/>
              </w:rPr>
              <w:t>xxx</w:t>
            </w:r>
            <w:proofErr w:type="spellEnd"/>
          </w:p>
        </w:tc>
      </w:tr>
    </w:tbl>
    <w:p w14:paraId="19E25526" w14:textId="1AE9575E" w:rsidR="00E00D5E" w:rsidRDefault="00E00D5E" w:rsidP="004D482C">
      <w:pPr>
        <w:pStyle w:val="Textbezslovn"/>
        <w:ind w:left="142"/>
      </w:pPr>
    </w:p>
    <w:p w14:paraId="5BB035FF" w14:textId="77777777" w:rsidR="002014BB" w:rsidRDefault="002014BB" w:rsidP="004D482C">
      <w:pPr>
        <w:pStyle w:val="Textbezslovn"/>
        <w:ind w:left="142"/>
      </w:pPr>
    </w:p>
    <w:p w14:paraId="294B18F3" w14:textId="113D5358" w:rsidR="0032463E" w:rsidRDefault="00117275" w:rsidP="004D482C">
      <w:pPr>
        <w:pStyle w:val="Textbezodsazen"/>
      </w:pPr>
      <w:r>
        <w:t xml:space="preserve">*) nevyplněné údaje </w:t>
      </w:r>
      <w:r>
        <w:rPr>
          <w:highlight w:val="yellow"/>
        </w:rPr>
        <w:t>VLOŽÍ ZHOTOVITEL</w:t>
      </w:r>
    </w:p>
    <w:p w14:paraId="387CD15D" w14:textId="77777777" w:rsidR="0065340E" w:rsidRDefault="0065340E" w:rsidP="004D482C">
      <w:pPr>
        <w:pStyle w:val="Textbezslovn"/>
        <w:ind w:left="0"/>
      </w:pPr>
      <w:r>
        <w:t>Všechny ceny jsou uvedené v Kč bez DPH.</w:t>
      </w:r>
    </w:p>
    <w:p w14:paraId="590709CF" w14:textId="693C3A2A" w:rsidR="00A37B40" w:rsidRDefault="00A37B40" w:rsidP="004D482C">
      <w:pPr>
        <w:pStyle w:val="Textbezodsazen"/>
      </w:pPr>
    </w:p>
    <w:p w14:paraId="46903ED0" w14:textId="77777777" w:rsidR="00E00D5E" w:rsidRDefault="00E00D5E"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r>
        <w:rPr>
          <w:highlight w:val="yellow"/>
        </w:rPr>
        <w:t>VLOŽÍ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E00D5E" w:rsidRPr="00CB14D6" w14:paraId="77E11963" w14:textId="77777777" w:rsidTr="00F6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5458487B" w14:textId="77777777" w:rsidR="00E00D5E" w:rsidRPr="00CB14D6" w:rsidRDefault="00E00D5E" w:rsidP="00F645D1">
            <w:pPr>
              <w:spacing w:before="40" w:after="40"/>
              <w:jc w:val="both"/>
              <w:rPr>
                <w:b/>
              </w:rPr>
            </w:pPr>
            <w:r w:rsidRPr="00CB14D6">
              <w:rPr>
                <w:b/>
              </w:rPr>
              <w:t>Část Díla</w:t>
            </w:r>
          </w:p>
        </w:tc>
        <w:tc>
          <w:tcPr>
            <w:tcW w:w="2352" w:type="dxa"/>
            <w:hideMark/>
          </w:tcPr>
          <w:p w14:paraId="59E17A90" w14:textId="77777777" w:rsidR="00E00D5E" w:rsidRPr="00CB14D6" w:rsidRDefault="00E00D5E" w:rsidP="00F645D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5" w:type="dxa"/>
            <w:hideMark/>
          </w:tcPr>
          <w:p w14:paraId="3A27C506" w14:textId="77777777" w:rsidR="00E00D5E" w:rsidRPr="00CB14D6" w:rsidRDefault="00E00D5E" w:rsidP="00F645D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6" w:type="dxa"/>
            <w:hideMark/>
          </w:tcPr>
          <w:p w14:paraId="22BE4170" w14:textId="77777777" w:rsidR="00E00D5E" w:rsidRPr="00CB14D6" w:rsidRDefault="00E00D5E" w:rsidP="00F645D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E00D5E" w:rsidRPr="00CB14D6" w14:paraId="484631CF" w14:textId="77777777" w:rsidTr="00F645D1">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1197D18B" w14:textId="77777777" w:rsidR="00E00D5E" w:rsidRPr="009E262F" w:rsidRDefault="00E00D5E" w:rsidP="00F645D1">
            <w:pPr>
              <w:spacing w:after="120"/>
              <w:jc w:val="both"/>
              <w:rPr>
                <w:b/>
                <w:sz w:val="16"/>
                <w:szCs w:val="16"/>
              </w:rPr>
            </w:pPr>
            <w:r w:rsidRPr="009E262F">
              <w:rPr>
                <w:b/>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084E8E9A"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48C159E6"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t>-</w:t>
            </w:r>
          </w:p>
        </w:tc>
        <w:tc>
          <w:tcPr>
            <w:tcW w:w="2126" w:type="dxa"/>
            <w:tcBorders>
              <w:top w:val="single" w:sz="2" w:space="0" w:color="auto"/>
              <w:left w:val="single" w:sz="2" w:space="0" w:color="auto"/>
              <w:bottom w:val="single" w:sz="2" w:space="0" w:color="auto"/>
              <w:right w:val="nil"/>
            </w:tcBorders>
            <w:shd w:val="clear" w:color="auto" w:fill="auto"/>
            <w:hideMark/>
          </w:tcPr>
          <w:p w14:paraId="3CA2AFFC"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t>-</w:t>
            </w:r>
          </w:p>
        </w:tc>
      </w:tr>
      <w:tr w:rsidR="00E00D5E" w:rsidRPr="00CB14D6" w14:paraId="37C06BE1" w14:textId="77777777" w:rsidTr="00F645D1">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tcPr>
          <w:p w14:paraId="47F1B52E" w14:textId="77777777" w:rsidR="00E00D5E" w:rsidRPr="009E262F" w:rsidRDefault="00E00D5E" w:rsidP="00F645D1">
            <w:pPr>
              <w:spacing w:after="120"/>
              <w:jc w:val="both"/>
              <w:rPr>
                <w:b/>
                <w:sz w:val="16"/>
                <w:szCs w:val="16"/>
              </w:rPr>
            </w:pPr>
            <w:r w:rsidRPr="009E262F">
              <w:rPr>
                <w:b/>
                <w:sz w:val="16"/>
                <w:szCs w:val="16"/>
              </w:rPr>
              <w:t>1.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tcPr>
          <w:p w14:paraId="1EC07D87"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E262F">
              <w:rPr>
                <w:b/>
                <w:sz w:val="16"/>
                <w:szCs w:val="16"/>
              </w:rPr>
              <w:t xml:space="preserve">Do </w:t>
            </w:r>
            <w:r>
              <w:rPr>
                <w:b/>
                <w:sz w:val="16"/>
                <w:szCs w:val="16"/>
              </w:rPr>
              <w:t>6</w:t>
            </w:r>
            <w:r w:rsidRPr="009E262F">
              <w:rPr>
                <w:b/>
                <w:sz w:val="16"/>
                <w:szCs w:val="16"/>
              </w:rPr>
              <w:t xml:space="preserve"> měsíců </w:t>
            </w:r>
            <w:r w:rsidRPr="009E262F">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tcPr>
          <w:p w14:paraId="599C7963"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rPr>
                <w:sz w:val="16"/>
                <w:szCs w:val="16"/>
              </w:rPr>
              <w:t>Návrh technického řešení k připomínkovému řízení v souladu se směrnicí SŽ SM 014</w:t>
            </w:r>
          </w:p>
        </w:tc>
        <w:tc>
          <w:tcPr>
            <w:tcW w:w="2126" w:type="dxa"/>
            <w:tcBorders>
              <w:top w:val="single" w:sz="2" w:space="0" w:color="auto"/>
              <w:left w:val="single" w:sz="2" w:space="0" w:color="auto"/>
              <w:bottom w:val="single" w:sz="2" w:space="0" w:color="auto"/>
              <w:right w:val="nil"/>
            </w:tcBorders>
            <w:shd w:val="clear" w:color="auto" w:fill="auto"/>
          </w:tcPr>
          <w:p w14:paraId="62E9A088"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rPr>
                <w:sz w:val="16"/>
                <w:szCs w:val="16"/>
              </w:rPr>
              <w:t>Předání návrhu technické řešení</w:t>
            </w:r>
          </w:p>
        </w:tc>
      </w:tr>
      <w:tr w:rsidR="00E00D5E" w:rsidRPr="00CB14D6" w14:paraId="78392172" w14:textId="77777777" w:rsidTr="00F645D1">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BF774D9" w14:textId="77777777" w:rsidR="00E00D5E" w:rsidRPr="009E262F" w:rsidRDefault="00E00D5E" w:rsidP="00F645D1">
            <w:pPr>
              <w:spacing w:after="120"/>
              <w:jc w:val="both"/>
              <w:rPr>
                <w:b/>
              </w:rPr>
            </w:pPr>
            <w:r w:rsidRPr="009E262F">
              <w:rPr>
                <w:b/>
                <w:sz w:val="16"/>
                <w:szCs w:val="16"/>
              </w:rPr>
              <w:t>2. Dílčí etapa -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0F4A8812" w14:textId="77777777" w:rsidR="00E00D5E" w:rsidRPr="009E262F" w:rsidRDefault="00E00D5E" w:rsidP="00F645D1">
            <w:pPr>
              <w:spacing w:after="120"/>
              <w:cnfStyle w:val="000000000000" w:firstRow="0" w:lastRow="0" w:firstColumn="0" w:lastColumn="0" w:oddVBand="0" w:evenVBand="0" w:oddHBand="0" w:evenHBand="0" w:firstRowFirstColumn="0" w:firstRowLastColumn="0" w:lastRowFirstColumn="0" w:lastRowLastColumn="0"/>
            </w:pPr>
            <w:r w:rsidRPr="009E262F">
              <w:rPr>
                <w:b/>
                <w:sz w:val="16"/>
                <w:szCs w:val="16"/>
              </w:rPr>
              <w:t xml:space="preserve">Do </w:t>
            </w:r>
            <w:r>
              <w:rPr>
                <w:b/>
                <w:sz w:val="16"/>
                <w:szCs w:val="16"/>
              </w:rPr>
              <w:t>9</w:t>
            </w:r>
            <w:r w:rsidRPr="009E262F">
              <w:rPr>
                <w:b/>
                <w:sz w:val="16"/>
                <w:szCs w:val="16"/>
              </w:rPr>
              <w:t xml:space="preserve"> měsíců </w:t>
            </w:r>
            <w:r w:rsidRPr="009E262F">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3952C8EC" w14:textId="77777777" w:rsidR="00E00D5E" w:rsidRPr="00E00D5E" w:rsidRDefault="00E00D5E" w:rsidP="00F645D1">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00D5E">
              <w:rPr>
                <w:sz w:val="16"/>
                <w:szCs w:val="16"/>
              </w:rPr>
              <w:t xml:space="preserve">Finální verze projektové dokumentace s dokladovou částí </w:t>
            </w:r>
          </w:p>
        </w:tc>
        <w:tc>
          <w:tcPr>
            <w:tcW w:w="2126" w:type="dxa"/>
            <w:tcBorders>
              <w:top w:val="single" w:sz="2" w:space="0" w:color="auto"/>
              <w:left w:val="single" w:sz="2" w:space="0" w:color="auto"/>
              <w:bottom w:val="nil"/>
              <w:right w:val="nil"/>
            </w:tcBorders>
            <w:shd w:val="clear" w:color="auto" w:fill="auto"/>
            <w:hideMark/>
          </w:tcPr>
          <w:p w14:paraId="37F2C9EC" w14:textId="77777777" w:rsidR="00E00D5E" w:rsidRPr="00E00D5E" w:rsidRDefault="00E00D5E" w:rsidP="00F645D1">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00D5E">
              <w:rPr>
                <w:sz w:val="16"/>
                <w:szCs w:val="16"/>
              </w:rPr>
              <w:t>Předání finální verze projektové dokumentace s dokladovou částí</w:t>
            </w:r>
          </w:p>
        </w:tc>
      </w:tr>
    </w:tbl>
    <w:p w14:paraId="616C4FCD" w14:textId="583255EE"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0366" w16cex:dateUtc="2021-08-17T07:44:00Z"/>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84791" w16cid:durableId="24C60366"/>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9486B" w14:textId="77777777" w:rsidR="002A3397" w:rsidRDefault="002A3397" w:rsidP="00962258">
      <w:pPr>
        <w:spacing w:after="0" w:line="240" w:lineRule="auto"/>
      </w:pPr>
      <w:r>
        <w:separator/>
      </w:r>
    </w:p>
  </w:endnote>
  <w:endnote w:type="continuationSeparator" w:id="0">
    <w:p w14:paraId="78EAAA19" w14:textId="77777777" w:rsidR="002A3397" w:rsidRDefault="002A33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53281D" w14:paraId="090FE323" w14:textId="77777777" w:rsidTr="00C77815">
      <w:tc>
        <w:tcPr>
          <w:tcW w:w="1361" w:type="dxa"/>
          <w:tcMar>
            <w:left w:w="0" w:type="dxa"/>
            <w:right w:w="0" w:type="dxa"/>
          </w:tcMar>
          <w:vAlign w:val="bottom"/>
        </w:tcPr>
        <w:p w14:paraId="3534BE46" w14:textId="248E231C" w:rsidR="0053281D" w:rsidRPr="00B8518B" w:rsidRDefault="0053281D"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0835">
            <w:rPr>
              <w:rStyle w:val="slostrnky"/>
              <w:noProof/>
            </w:rPr>
            <w:t>4</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5E0835">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53281D" w:rsidRDefault="0053281D" w:rsidP="00B8518B">
          <w:pPr>
            <w:pStyle w:val="Zpat"/>
          </w:pPr>
        </w:p>
      </w:tc>
      <w:tc>
        <w:tcPr>
          <w:tcW w:w="425" w:type="dxa"/>
          <w:shd w:val="clear" w:color="auto" w:fill="auto"/>
          <w:tcMar>
            <w:left w:w="0" w:type="dxa"/>
            <w:right w:w="0" w:type="dxa"/>
          </w:tcMar>
        </w:tcPr>
        <w:p w14:paraId="5EDDD7C2" w14:textId="77777777" w:rsidR="0053281D" w:rsidRDefault="0053281D" w:rsidP="00B8518B">
          <w:pPr>
            <w:pStyle w:val="Zpat"/>
          </w:pPr>
        </w:p>
      </w:tc>
      <w:tc>
        <w:tcPr>
          <w:tcW w:w="8080" w:type="dxa"/>
        </w:tcPr>
        <w:p w14:paraId="7FAB1D31" w14:textId="77777777" w:rsidR="0053281D" w:rsidRPr="00177DD4" w:rsidRDefault="0053281D" w:rsidP="00F422D3">
          <w:pPr>
            <w:pStyle w:val="Zpat0"/>
            <w:rPr>
              <w:b/>
              <w:sz w:val="14"/>
            </w:rPr>
          </w:pPr>
          <w:r w:rsidRPr="00177DD4">
            <w:rPr>
              <w:b/>
              <w:sz w:val="14"/>
            </w:rPr>
            <w:t>SMLOUVA O DÍLO</w:t>
          </w:r>
        </w:p>
        <w:p w14:paraId="628BDA55" w14:textId="77777777" w:rsidR="0053281D" w:rsidRPr="00177DD4" w:rsidRDefault="0053281D" w:rsidP="00F422D3">
          <w:pPr>
            <w:pStyle w:val="Zpat0"/>
            <w:rPr>
              <w:sz w:val="14"/>
            </w:rPr>
          </w:pPr>
          <w:r w:rsidRPr="00177DD4">
            <w:rPr>
              <w:sz w:val="14"/>
            </w:rPr>
            <w:t>Služby</w:t>
          </w:r>
        </w:p>
        <w:p w14:paraId="2A43E0B2" w14:textId="11916891" w:rsidR="0053281D" w:rsidRPr="0053281D" w:rsidRDefault="0053281D" w:rsidP="00F422D3">
          <w:pPr>
            <w:pStyle w:val="Zpat0"/>
            <w:rPr>
              <w:sz w:val="14"/>
              <w:szCs w:val="14"/>
            </w:rPr>
          </w:pPr>
          <w:r w:rsidRPr="0053281D">
            <w:rPr>
              <w:rFonts w:ascii="Verdana" w:eastAsia="Verdana" w:hAnsi="Verdana" w:cs="Times New Roman"/>
              <w:sz w:val="14"/>
              <w:szCs w:val="14"/>
            </w:rPr>
            <w:t>Vypracování projektové dokumentace "Oprava rozvodů elektrické energie v úseku Přelouč - Prachovice"</w:t>
          </w:r>
        </w:p>
      </w:tc>
    </w:tr>
  </w:tbl>
  <w:p w14:paraId="41895A5B" w14:textId="77777777" w:rsidR="0053281D" w:rsidRPr="00B8518B" w:rsidRDefault="005328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53281D" w:rsidRPr="00B8518B" w:rsidRDefault="0053281D" w:rsidP="00460660">
    <w:pPr>
      <w:pStyle w:val="Zpat"/>
      <w:rPr>
        <w:sz w:val="2"/>
        <w:szCs w:val="2"/>
      </w:rPr>
    </w:pPr>
  </w:p>
  <w:p w14:paraId="27479D8B" w14:textId="77777777" w:rsidR="0053281D" w:rsidRPr="00460660" w:rsidRDefault="005328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53281D" w14:paraId="72C408CF" w14:textId="77777777" w:rsidTr="00C77815">
      <w:tc>
        <w:tcPr>
          <w:tcW w:w="1361" w:type="dxa"/>
          <w:tcMar>
            <w:left w:w="0" w:type="dxa"/>
            <w:right w:w="0" w:type="dxa"/>
          </w:tcMar>
          <w:vAlign w:val="bottom"/>
        </w:tcPr>
        <w:p w14:paraId="28509C99" w14:textId="77777777" w:rsidR="0053281D" w:rsidRPr="00B8518B" w:rsidRDefault="0053281D" w:rsidP="00652DBA">
          <w:pPr>
            <w:pStyle w:val="Zpat"/>
            <w:jc w:val="right"/>
            <w:rPr>
              <w:rStyle w:val="slostrnky"/>
            </w:rPr>
          </w:pPr>
        </w:p>
      </w:tc>
      <w:tc>
        <w:tcPr>
          <w:tcW w:w="284" w:type="dxa"/>
          <w:shd w:val="clear" w:color="auto" w:fill="auto"/>
          <w:tcMar>
            <w:left w:w="0" w:type="dxa"/>
            <w:right w:w="0" w:type="dxa"/>
          </w:tcMar>
        </w:tcPr>
        <w:p w14:paraId="379472D3" w14:textId="77777777" w:rsidR="0053281D" w:rsidRDefault="0053281D" w:rsidP="00566EF0">
          <w:pPr>
            <w:pStyle w:val="Zpat"/>
          </w:pPr>
        </w:p>
      </w:tc>
      <w:tc>
        <w:tcPr>
          <w:tcW w:w="425" w:type="dxa"/>
          <w:shd w:val="clear" w:color="auto" w:fill="auto"/>
          <w:tcMar>
            <w:left w:w="0" w:type="dxa"/>
            <w:right w:w="0" w:type="dxa"/>
          </w:tcMar>
        </w:tcPr>
        <w:p w14:paraId="5505C8F1" w14:textId="77777777" w:rsidR="0053281D" w:rsidRDefault="0053281D" w:rsidP="00566EF0">
          <w:pPr>
            <w:pStyle w:val="Zpat"/>
          </w:pPr>
        </w:p>
      </w:tc>
      <w:tc>
        <w:tcPr>
          <w:tcW w:w="8080" w:type="dxa"/>
        </w:tcPr>
        <w:p w14:paraId="59FA998B" w14:textId="77777777" w:rsidR="0053281D" w:rsidRPr="00177DD4" w:rsidRDefault="0053281D" w:rsidP="00566EF0">
          <w:pPr>
            <w:pStyle w:val="Zpat0"/>
            <w:rPr>
              <w:b/>
              <w:sz w:val="14"/>
            </w:rPr>
          </w:pPr>
          <w:r w:rsidRPr="00177DD4">
            <w:rPr>
              <w:b/>
              <w:sz w:val="14"/>
            </w:rPr>
            <w:t>SMLOUVA O DÍLO</w:t>
          </w:r>
        </w:p>
        <w:p w14:paraId="7DE15B15" w14:textId="77777777" w:rsidR="0053281D" w:rsidRPr="00177DD4" w:rsidRDefault="0053281D" w:rsidP="00566EF0">
          <w:pPr>
            <w:pStyle w:val="Zpat0"/>
            <w:rPr>
              <w:sz w:val="14"/>
            </w:rPr>
          </w:pPr>
          <w:r w:rsidRPr="00177DD4">
            <w:rPr>
              <w:sz w:val="14"/>
            </w:rPr>
            <w:t>Služby</w:t>
          </w:r>
        </w:p>
        <w:p w14:paraId="497042EB" w14:textId="17FF93E3" w:rsidR="0053281D" w:rsidRDefault="002014BB" w:rsidP="00566EF0">
          <w:pPr>
            <w:pStyle w:val="Zpat0"/>
          </w:pPr>
          <w:r w:rsidRPr="002014BB">
            <w:rPr>
              <w:sz w:val="14"/>
            </w:rPr>
            <w:t>Vypracování projektové dokumentace "Oprava rozvodů elektrické energie v úseku Přelouč - Prachovice"</w:t>
          </w:r>
        </w:p>
      </w:tc>
    </w:tr>
  </w:tbl>
  <w:p w14:paraId="6592EC6D" w14:textId="77777777" w:rsidR="0053281D" w:rsidRPr="00B8518B" w:rsidRDefault="005328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5EF4F" w14:textId="77777777" w:rsidR="002A3397" w:rsidRDefault="002A3397" w:rsidP="00962258">
      <w:pPr>
        <w:spacing w:after="0" w:line="240" w:lineRule="auto"/>
      </w:pPr>
      <w:r>
        <w:separator/>
      </w:r>
    </w:p>
  </w:footnote>
  <w:footnote w:type="continuationSeparator" w:id="0">
    <w:p w14:paraId="71A3659A" w14:textId="77777777" w:rsidR="002A3397" w:rsidRDefault="002A33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81D" w14:paraId="3221B5FE" w14:textId="77777777" w:rsidTr="00C02D0A">
      <w:trPr>
        <w:trHeight w:hRule="exact" w:val="454"/>
      </w:trPr>
      <w:tc>
        <w:tcPr>
          <w:tcW w:w="1361" w:type="dxa"/>
          <w:tcMar>
            <w:top w:w="57" w:type="dxa"/>
            <w:left w:w="0" w:type="dxa"/>
            <w:right w:w="0" w:type="dxa"/>
          </w:tcMar>
        </w:tcPr>
        <w:p w14:paraId="0421B014" w14:textId="77777777" w:rsidR="0053281D" w:rsidRPr="00B8518B" w:rsidRDefault="0053281D" w:rsidP="00523EA7">
          <w:pPr>
            <w:pStyle w:val="Zpat"/>
            <w:rPr>
              <w:rStyle w:val="slostrnky"/>
            </w:rPr>
          </w:pPr>
        </w:p>
      </w:tc>
      <w:tc>
        <w:tcPr>
          <w:tcW w:w="3458" w:type="dxa"/>
          <w:shd w:val="clear" w:color="auto" w:fill="auto"/>
          <w:tcMar>
            <w:top w:w="57" w:type="dxa"/>
            <w:left w:w="0" w:type="dxa"/>
            <w:right w:w="0" w:type="dxa"/>
          </w:tcMar>
        </w:tcPr>
        <w:p w14:paraId="1B6CA00C" w14:textId="77777777" w:rsidR="0053281D" w:rsidRDefault="0053281D" w:rsidP="00523EA7">
          <w:pPr>
            <w:pStyle w:val="Zpat"/>
          </w:pPr>
        </w:p>
      </w:tc>
      <w:tc>
        <w:tcPr>
          <w:tcW w:w="5698" w:type="dxa"/>
          <w:shd w:val="clear" w:color="auto" w:fill="auto"/>
          <w:tcMar>
            <w:top w:w="57" w:type="dxa"/>
            <w:left w:w="0" w:type="dxa"/>
            <w:right w:w="0" w:type="dxa"/>
          </w:tcMar>
        </w:tcPr>
        <w:p w14:paraId="3144A95A" w14:textId="77777777" w:rsidR="0053281D" w:rsidRPr="00D6163D" w:rsidRDefault="0053281D" w:rsidP="00D6163D">
          <w:pPr>
            <w:pStyle w:val="Druhdokumentu"/>
          </w:pPr>
        </w:p>
      </w:tc>
    </w:tr>
  </w:tbl>
  <w:p w14:paraId="524F9203" w14:textId="77777777" w:rsidR="0053281D" w:rsidRPr="00D6163D" w:rsidRDefault="005328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281D" w14:paraId="640893E4" w14:textId="77777777" w:rsidTr="00B22106">
      <w:trPr>
        <w:trHeight w:hRule="exact" w:val="936"/>
      </w:trPr>
      <w:tc>
        <w:tcPr>
          <w:tcW w:w="1361" w:type="dxa"/>
          <w:tcMar>
            <w:left w:w="0" w:type="dxa"/>
            <w:right w:w="0" w:type="dxa"/>
          </w:tcMar>
        </w:tcPr>
        <w:p w14:paraId="637A6AFE" w14:textId="77777777" w:rsidR="0053281D" w:rsidRPr="00B8518B" w:rsidRDefault="0053281D" w:rsidP="00FC6389">
          <w:pPr>
            <w:pStyle w:val="Zpat"/>
            <w:rPr>
              <w:rStyle w:val="slostrnky"/>
            </w:rPr>
          </w:pPr>
        </w:p>
      </w:tc>
      <w:tc>
        <w:tcPr>
          <w:tcW w:w="3458" w:type="dxa"/>
          <w:shd w:val="clear" w:color="auto" w:fill="auto"/>
          <w:tcMar>
            <w:left w:w="0" w:type="dxa"/>
            <w:right w:w="0" w:type="dxa"/>
          </w:tcMar>
        </w:tcPr>
        <w:p w14:paraId="6A678968" w14:textId="77777777" w:rsidR="0053281D" w:rsidRDefault="0053281D" w:rsidP="00FC6389">
          <w:pPr>
            <w:pStyle w:val="Zpat"/>
          </w:pPr>
        </w:p>
      </w:tc>
      <w:tc>
        <w:tcPr>
          <w:tcW w:w="5756" w:type="dxa"/>
          <w:shd w:val="clear" w:color="auto" w:fill="auto"/>
          <w:tcMar>
            <w:left w:w="0" w:type="dxa"/>
            <w:right w:w="0" w:type="dxa"/>
          </w:tcMar>
        </w:tcPr>
        <w:p w14:paraId="210F53A5" w14:textId="77777777" w:rsidR="0053281D" w:rsidRPr="00D6163D" w:rsidRDefault="0053281D" w:rsidP="00FC6389">
          <w:pPr>
            <w:pStyle w:val="Druhdokumentu"/>
          </w:pPr>
        </w:p>
      </w:tc>
    </w:tr>
    <w:tr w:rsidR="0053281D" w14:paraId="5B86A378" w14:textId="77777777" w:rsidTr="00B22106">
      <w:trPr>
        <w:trHeight w:hRule="exact" w:val="936"/>
      </w:trPr>
      <w:tc>
        <w:tcPr>
          <w:tcW w:w="1361" w:type="dxa"/>
          <w:tcMar>
            <w:left w:w="0" w:type="dxa"/>
            <w:right w:w="0" w:type="dxa"/>
          </w:tcMar>
        </w:tcPr>
        <w:p w14:paraId="381E7F73" w14:textId="77777777" w:rsidR="0053281D" w:rsidRPr="00B8518B" w:rsidRDefault="0053281D" w:rsidP="00FC6389">
          <w:pPr>
            <w:pStyle w:val="Zpat"/>
            <w:rPr>
              <w:rStyle w:val="slostrnky"/>
            </w:rPr>
          </w:pPr>
        </w:p>
      </w:tc>
      <w:tc>
        <w:tcPr>
          <w:tcW w:w="3458" w:type="dxa"/>
          <w:shd w:val="clear" w:color="auto" w:fill="auto"/>
          <w:tcMar>
            <w:left w:w="0" w:type="dxa"/>
            <w:right w:w="0" w:type="dxa"/>
          </w:tcMar>
        </w:tcPr>
        <w:p w14:paraId="050C2EA8" w14:textId="77777777" w:rsidR="0053281D" w:rsidRDefault="0053281D" w:rsidP="00FC6389">
          <w:pPr>
            <w:pStyle w:val="Zpat"/>
          </w:pPr>
        </w:p>
      </w:tc>
      <w:tc>
        <w:tcPr>
          <w:tcW w:w="5756" w:type="dxa"/>
          <w:shd w:val="clear" w:color="auto" w:fill="auto"/>
          <w:tcMar>
            <w:left w:w="0" w:type="dxa"/>
            <w:right w:w="0" w:type="dxa"/>
          </w:tcMar>
        </w:tcPr>
        <w:p w14:paraId="3F668845" w14:textId="77777777" w:rsidR="0053281D" w:rsidRPr="00D6163D" w:rsidRDefault="0053281D" w:rsidP="00FC6389">
          <w:pPr>
            <w:pStyle w:val="Druhdokumentu"/>
          </w:pPr>
        </w:p>
      </w:tc>
    </w:tr>
  </w:tbl>
  <w:p w14:paraId="573A1BB8" w14:textId="77777777" w:rsidR="0053281D" w:rsidRPr="00D6163D" w:rsidRDefault="0053281D"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53281D" w:rsidRPr="00460660" w:rsidRDefault="005328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81D" w14:paraId="2ED7E681" w14:textId="77777777" w:rsidTr="00C02D0A">
      <w:trPr>
        <w:trHeight w:hRule="exact" w:val="454"/>
      </w:trPr>
      <w:tc>
        <w:tcPr>
          <w:tcW w:w="1361" w:type="dxa"/>
          <w:tcMar>
            <w:top w:w="57" w:type="dxa"/>
            <w:left w:w="0" w:type="dxa"/>
            <w:right w:w="0" w:type="dxa"/>
          </w:tcMar>
        </w:tcPr>
        <w:p w14:paraId="4A62288F" w14:textId="77777777" w:rsidR="0053281D" w:rsidRPr="00B8518B" w:rsidRDefault="0053281D" w:rsidP="00523EA7">
          <w:pPr>
            <w:pStyle w:val="Zpat"/>
            <w:rPr>
              <w:rStyle w:val="slostrnky"/>
            </w:rPr>
          </w:pPr>
        </w:p>
      </w:tc>
      <w:tc>
        <w:tcPr>
          <w:tcW w:w="3458" w:type="dxa"/>
          <w:shd w:val="clear" w:color="auto" w:fill="auto"/>
          <w:tcMar>
            <w:top w:w="57" w:type="dxa"/>
            <w:left w:w="0" w:type="dxa"/>
            <w:right w:w="0" w:type="dxa"/>
          </w:tcMar>
        </w:tcPr>
        <w:p w14:paraId="32BAD14A" w14:textId="77777777" w:rsidR="0053281D" w:rsidRDefault="0053281D" w:rsidP="00523EA7">
          <w:pPr>
            <w:pStyle w:val="Zpat"/>
          </w:pPr>
        </w:p>
      </w:tc>
      <w:tc>
        <w:tcPr>
          <w:tcW w:w="5698" w:type="dxa"/>
          <w:shd w:val="clear" w:color="auto" w:fill="auto"/>
          <w:tcMar>
            <w:top w:w="57" w:type="dxa"/>
            <w:left w:w="0" w:type="dxa"/>
            <w:right w:w="0" w:type="dxa"/>
          </w:tcMar>
        </w:tcPr>
        <w:p w14:paraId="43FBD2EF" w14:textId="77777777" w:rsidR="0053281D" w:rsidRPr="00D6163D" w:rsidRDefault="0053281D" w:rsidP="00D6163D">
          <w:pPr>
            <w:pStyle w:val="Druhdokumentu"/>
          </w:pPr>
        </w:p>
      </w:tc>
    </w:tr>
  </w:tbl>
  <w:p w14:paraId="2BB2A7E0" w14:textId="77777777" w:rsidR="0053281D" w:rsidRPr="00D6163D" w:rsidRDefault="005328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chá Markéta">
    <w15:presenceInfo w15:providerId="AD" w15:userId="S-1-5-21-3656830906-3839017365-80349702-81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30145"/>
    <w:rsid w:val="00036BD8"/>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94A1F"/>
    <w:rsid w:val="001B1A21"/>
    <w:rsid w:val="001B4AA1"/>
    <w:rsid w:val="001B4E74"/>
    <w:rsid w:val="001C2A3F"/>
    <w:rsid w:val="001C645F"/>
    <w:rsid w:val="001D6587"/>
    <w:rsid w:val="001D6FD7"/>
    <w:rsid w:val="001E5D10"/>
    <w:rsid w:val="001E678E"/>
    <w:rsid w:val="001E6B7C"/>
    <w:rsid w:val="001F0BA7"/>
    <w:rsid w:val="001F458E"/>
    <w:rsid w:val="001F72E0"/>
    <w:rsid w:val="002014BB"/>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397"/>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5BE0"/>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7C9"/>
    <w:rsid w:val="00392910"/>
    <w:rsid w:val="00392EB6"/>
    <w:rsid w:val="003943D3"/>
    <w:rsid w:val="00394FF4"/>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10D"/>
    <w:rsid w:val="004112D1"/>
    <w:rsid w:val="00413914"/>
    <w:rsid w:val="00420B82"/>
    <w:rsid w:val="00426E96"/>
    <w:rsid w:val="00427794"/>
    <w:rsid w:val="00431B10"/>
    <w:rsid w:val="004408BD"/>
    <w:rsid w:val="0044423F"/>
    <w:rsid w:val="00450F07"/>
    <w:rsid w:val="00453CD3"/>
    <w:rsid w:val="0046002F"/>
    <w:rsid w:val="00460660"/>
    <w:rsid w:val="00464BA9"/>
    <w:rsid w:val="00467CE1"/>
    <w:rsid w:val="004818C3"/>
    <w:rsid w:val="00482306"/>
    <w:rsid w:val="00483969"/>
    <w:rsid w:val="0048441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3281D"/>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2490"/>
    <w:rsid w:val="00596502"/>
    <w:rsid w:val="005A1F44"/>
    <w:rsid w:val="005B5ACA"/>
    <w:rsid w:val="005C11C2"/>
    <w:rsid w:val="005D3C39"/>
    <w:rsid w:val="005E0835"/>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67004"/>
    <w:rsid w:val="00672CD6"/>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39FF"/>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72308"/>
    <w:rsid w:val="00984906"/>
    <w:rsid w:val="00992D9C"/>
    <w:rsid w:val="009952E5"/>
    <w:rsid w:val="00996CB8"/>
    <w:rsid w:val="009A0905"/>
    <w:rsid w:val="009B0111"/>
    <w:rsid w:val="009B2E97"/>
    <w:rsid w:val="009B4201"/>
    <w:rsid w:val="009B5146"/>
    <w:rsid w:val="009B54E2"/>
    <w:rsid w:val="009C418E"/>
    <w:rsid w:val="009C442C"/>
    <w:rsid w:val="009E07F4"/>
    <w:rsid w:val="009F0867"/>
    <w:rsid w:val="009F309B"/>
    <w:rsid w:val="009F392E"/>
    <w:rsid w:val="009F53C5"/>
    <w:rsid w:val="009F638B"/>
    <w:rsid w:val="00A0702F"/>
    <w:rsid w:val="00A07177"/>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F1F07"/>
    <w:rsid w:val="00AF5B4C"/>
    <w:rsid w:val="00AF60FD"/>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66338"/>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15"/>
    <w:rsid w:val="00C778A5"/>
    <w:rsid w:val="00C84A44"/>
    <w:rsid w:val="00C95162"/>
    <w:rsid w:val="00CB02B4"/>
    <w:rsid w:val="00CB4F6D"/>
    <w:rsid w:val="00CB50CC"/>
    <w:rsid w:val="00CB6A37"/>
    <w:rsid w:val="00CB7684"/>
    <w:rsid w:val="00CC62B9"/>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163D"/>
    <w:rsid w:val="00D6239F"/>
    <w:rsid w:val="00D6460C"/>
    <w:rsid w:val="00D72C1C"/>
    <w:rsid w:val="00D76EA3"/>
    <w:rsid w:val="00D831A3"/>
    <w:rsid w:val="00D84FB3"/>
    <w:rsid w:val="00D90E82"/>
    <w:rsid w:val="00D97BE3"/>
    <w:rsid w:val="00DA2A68"/>
    <w:rsid w:val="00DA3711"/>
    <w:rsid w:val="00DA3765"/>
    <w:rsid w:val="00DD3E11"/>
    <w:rsid w:val="00DD46F3"/>
    <w:rsid w:val="00DD514B"/>
    <w:rsid w:val="00DE56F2"/>
    <w:rsid w:val="00DF116D"/>
    <w:rsid w:val="00DF7033"/>
    <w:rsid w:val="00E00D5E"/>
    <w:rsid w:val="00E033DB"/>
    <w:rsid w:val="00E05BA6"/>
    <w:rsid w:val="00E11B1E"/>
    <w:rsid w:val="00E16FF7"/>
    <w:rsid w:val="00E24EE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FB36E2-3150-4F93-BDF1-17454C35E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14</Pages>
  <Words>5103</Words>
  <Characters>30108</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2020-12-17T06:12:00Z</cp:lastPrinted>
  <dcterms:created xsi:type="dcterms:W3CDTF">2022-10-21T09:38:00Z</dcterms:created>
  <dcterms:modified xsi:type="dcterms:W3CDTF">2022-10-26T11:02:00Z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